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CA8FD95" w14:textId="069D5CF6" w:rsidR="00F23FC9" w:rsidRPr="000F6082" w:rsidRDefault="00D95053" w:rsidP="000F6082">
      <w:pPr>
        <w:pStyle w:val="Zkladnodstavec"/>
        <w:jc w:val="center"/>
        <w:rPr>
          <w:rFonts w:ascii="Arial" w:hAnsi="Arial" w:cs="Arial"/>
          <w:b/>
          <w:bCs/>
          <w:caps/>
          <w:color w:val="214F87"/>
          <w:sz w:val="56"/>
          <w:szCs w:val="56"/>
        </w:rPr>
      </w:pPr>
      <w:bookmarkStart w:id="0" w:name="_Ref519310164"/>
      <w:bookmarkStart w:id="1" w:name="_Toc519591986"/>
      <w:bookmarkStart w:id="2" w:name="_Toc519600074"/>
      <w:bookmarkStart w:id="3" w:name="_Toc523225498"/>
      <w:bookmarkStart w:id="4" w:name="_Ref522323480"/>
      <w:r w:rsidRPr="000F6082">
        <w:rPr>
          <w:rFonts w:cs="Arial"/>
          <w:b/>
          <w:noProof/>
          <w:color w:val="31849B" w:themeColor="accent5" w:themeShade="BF"/>
          <w:sz w:val="56"/>
          <w:szCs w:val="56"/>
          <w:shd w:val="clear" w:color="auto" w:fill="E6E6E6"/>
          <w:lang w:eastAsia="cs-CZ"/>
        </w:rPr>
        <w:drawing>
          <wp:anchor distT="0" distB="0" distL="114300" distR="114300" simplePos="0" relativeHeight="251659264" behindDoc="0" locked="0" layoutInCell="1" allowOverlap="1" wp14:anchorId="7F1CCB25" wp14:editId="427A7715">
            <wp:simplePos x="0" y="0"/>
            <wp:positionH relativeFrom="margin">
              <wp:posOffset>1073464</wp:posOffset>
            </wp:positionH>
            <wp:positionV relativeFrom="margin">
              <wp:posOffset>64770</wp:posOffset>
            </wp:positionV>
            <wp:extent cx="3606165" cy="2734310"/>
            <wp:effectExtent l="0" t="0" r="0" b="0"/>
            <wp:wrapSquare wrapText="bothSides"/>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33">
                      <a:extLst>
                        <a:ext uri="{28A0092B-C50C-407E-A947-70E740481C1C}">
                          <a14:useLocalDpi xmlns:a14="http://schemas.microsoft.com/office/drawing/2010/main" val="0"/>
                        </a:ext>
                      </a:extLst>
                    </a:blip>
                    <a:srcRect t="14516" b="12634"/>
                    <a:stretch>
                      <a:fillRect/>
                    </a:stretch>
                  </pic:blipFill>
                  <pic:spPr>
                    <a:xfrm>
                      <a:off x="0" y="0"/>
                      <a:ext cx="3606165" cy="2734310"/>
                    </a:xfrm>
                    <a:prstGeom prst="rect">
                      <a:avLst/>
                    </a:prstGeom>
                    <a:ln/>
                  </pic:spPr>
                </pic:pic>
              </a:graphicData>
            </a:graphic>
            <wp14:sizeRelH relativeFrom="margin">
              <wp14:pctWidth>0</wp14:pctWidth>
            </wp14:sizeRelH>
            <wp14:sizeRelV relativeFrom="margin">
              <wp14:pctHeight>0</wp14:pctHeight>
            </wp14:sizeRelV>
          </wp:anchor>
        </w:drawing>
      </w:r>
      <w:r w:rsidR="00F23FC9" w:rsidRPr="000F6082">
        <w:rPr>
          <w:rFonts w:ascii="Arial" w:hAnsi="Arial" w:cs="Arial"/>
          <w:b/>
          <w:bCs/>
          <w:caps/>
          <w:color w:val="214F87"/>
          <w:sz w:val="56"/>
          <w:szCs w:val="56"/>
        </w:rPr>
        <w:t>Integrovaný regionální operační program</w:t>
      </w:r>
    </w:p>
    <w:p w14:paraId="1A150955" w14:textId="77777777" w:rsidR="00F23FC9" w:rsidRPr="00DF2410" w:rsidRDefault="00F23FC9" w:rsidP="00F23FC9">
      <w:pPr>
        <w:spacing w:after="60"/>
        <w:jc w:val="center"/>
        <w:rPr>
          <w:rFonts w:ascii="Arial" w:hAnsi="Arial" w:cs="Arial"/>
          <w:b/>
          <w:color w:val="214F87"/>
          <w:sz w:val="56"/>
          <w:szCs w:val="56"/>
        </w:rPr>
      </w:pPr>
      <w:r w:rsidRPr="000F6082">
        <w:rPr>
          <w:rFonts w:ascii="Arial" w:hAnsi="Arial" w:cs="Arial"/>
          <w:b/>
          <w:color w:val="214F87"/>
          <w:sz w:val="48"/>
          <w:szCs w:val="48"/>
        </w:rPr>
        <w:t>2021–2027</w:t>
      </w:r>
    </w:p>
    <w:p w14:paraId="3413D14E" w14:textId="6FBE1BA9" w:rsidR="00F23FC9" w:rsidRPr="00DF2410" w:rsidRDefault="00F23FC9" w:rsidP="00F23FC9">
      <w:pPr>
        <w:spacing w:before="840"/>
        <w:jc w:val="center"/>
        <w:rPr>
          <w:rFonts w:ascii="Arial" w:hAnsi="Arial" w:cs="Arial"/>
          <w:b/>
          <w:bCs/>
          <w:caps/>
          <w:color w:val="214F87"/>
          <w:sz w:val="56"/>
          <w:szCs w:val="56"/>
        </w:rPr>
      </w:pPr>
      <w:r w:rsidRPr="00DF2410">
        <w:rPr>
          <w:rFonts w:ascii="Arial" w:hAnsi="Arial" w:cs="Arial"/>
          <w:b/>
          <w:bCs/>
          <w:color w:val="214F87"/>
          <w:sz w:val="56"/>
          <w:szCs w:val="56"/>
        </w:rPr>
        <w:t>SPECIFICKÁ PRAVIDLA PRO ŽADATELE A PŘÍJEMCE</w:t>
      </w:r>
      <w:r w:rsidRPr="00DF2410" w:rsidDel="003F42A1">
        <w:rPr>
          <w:rFonts w:ascii="Arial" w:hAnsi="Arial" w:cs="Arial"/>
          <w:b/>
          <w:bCs/>
          <w:caps/>
          <w:color w:val="214F87"/>
          <w:sz w:val="56"/>
          <w:szCs w:val="56"/>
        </w:rPr>
        <w:t xml:space="preserve"> </w:t>
      </w:r>
    </w:p>
    <w:p w14:paraId="42BD525A" w14:textId="36E99782" w:rsidR="006F7549" w:rsidRDefault="006F7549">
      <w:pPr>
        <w:pStyle w:val="Zkladnodstavec"/>
        <w:rPr>
          <w:rFonts w:asciiTheme="majorHAnsi" w:hAnsiTheme="majorHAnsi" w:cs="MyriadPro-Black"/>
          <w:caps/>
          <w:color w:val="214F87"/>
          <w:sz w:val="40"/>
          <w:szCs w:val="40"/>
        </w:rPr>
      </w:pPr>
    </w:p>
    <w:p w14:paraId="4D403A74" w14:textId="3CFE90C3" w:rsidR="00F23FC9" w:rsidRPr="003F6148" w:rsidRDefault="00F23FC9" w:rsidP="00F23FC9">
      <w:pPr>
        <w:spacing w:before="240"/>
        <w:jc w:val="center"/>
        <w:rPr>
          <w:rFonts w:ascii="Arial" w:hAnsi="Arial" w:cs="Arial"/>
          <w:b/>
          <w:bCs/>
          <w:caps/>
          <w:color w:val="214F87"/>
          <w:sz w:val="44"/>
          <w:szCs w:val="44"/>
        </w:rPr>
      </w:pPr>
      <w:r w:rsidRPr="003F6148">
        <w:rPr>
          <w:rFonts w:ascii="Arial" w:hAnsi="Arial" w:cs="Arial"/>
          <w:b/>
          <w:bCs/>
          <w:caps/>
          <w:color w:val="214F87"/>
          <w:sz w:val="44"/>
          <w:szCs w:val="44"/>
        </w:rPr>
        <w:t xml:space="preserve">PŘÍLOHA </w:t>
      </w:r>
      <w:r w:rsidR="000F6082" w:rsidRPr="003F6148">
        <w:rPr>
          <w:rFonts w:ascii="Arial" w:hAnsi="Arial" w:cs="Arial"/>
          <w:b/>
          <w:bCs/>
          <w:caps/>
          <w:color w:val="214F87"/>
          <w:sz w:val="44"/>
          <w:szCs w:val="44"/>
        </w:rPr>
        <w:t>3</w:t>
      </w:r>
      <w:r w:rsidR="003F6148" w:rsidRPr="003F6148">
        <w:rPr>
          <w:rFonts w:ascii="Arial" w:hAnsi="Arial" w:cs="Arial"/>
          <w:b/>
          <w:bCs/>
          <w:caps/>
          <w:color w:val="214F87"/>
          <w:sz w:val="44"/>
          <w:szCs w:val="44"/>
        </w:rPr>
        <w:t>B</w:t>
      </w:r>
    </w:p>
    <w:p w14:paraId="3D6858A4" w14:textId="1F0D592F" w:rsidR="0068431B" w:rsidRPr="003F6148" w:rsidRDefault="009E586F" w:rsidP="002F624E">
      <w:pPr>
        <w:spacing w:before="240" w:line="276" w:lineRule="auto"/>
        <w:jc w:val="center"/>
        <w:rPr>
          <w:rFonts w:ascii="Arial" w:hAnsi="Arial" w:cs="Arial"/>
          <w:b/>
          <w:color w:val="214F87"/>
          <w:sz w:val="44"/>
          <w:szCs w:val="44"/>
        </w:rPr>
      </w:pPr>
      <w:r w:rsidRPr="003F6148">
        <w:rPr>
          <w:rFonts w:ascii="Arial" w:hAnsi="Arial" w:cs="Arial"/>
          <w:b/>
          <w:bCs/>
          <w:caps/>
          <w:color w:val="214F87"/>
          <w:sz w:val="44"/>
          <w:szCs w:val="44"/>
        </w:rPr>
        <w:t xml:space="preserve">PodMÍNKY </w:t>
      </w:r>
      <w:r w:rsidR="00F23FC9" w:rsidRPr="003F6148">
        <w:rPr>
          <w:rFonts w:ascii="Arial" w:hAnsi="Arial" w:cs="Arial"/>
          <w:b/>
          <w:bCs/>
          <w:caps/>
          <w:color w:val="214F87"/>
          <w:sz w:val="44"/>
          <w:szCs w:val="44"/>
        </w:rPr>
        <w:t>Rozhodnutí o poskytnutí dotace</w:t>
      </w:r>
      <w:r w:rsidRPr="003F6148">
        <w:rPr>
          <w:rFonts w:ascii="Arial" w:hAnsi="Arial" w:cs="Arial"/>
          <w:b/>
          <w:bCs/>
          <w:caps/>
          <w:color w:val="214F87"/>
          <w:sz w:val="44"/>
          <w:szCs w:val="44"/>
        </w:rPr>
        <w:t xml:space="preserve"> </w:t>
      </w:r>
      <w:r w:rsidR="0068431B" w:rsidRPr="003F6148">
        <w:rPr>
          <w:rFonts w:ascii="Arial" w:hAnsi="Arial" w:cs="Arial"/>
          <w:b/>
          <w:bCs/>
          <w:caps/>
          <w:color w:val="214F87"/>
          <w:sz w:val="44"/>
          <w:szCs w:val="44"/>
        </w:rPr>
        <w:t>pro PO OSS</w:t>
      </w:r>
    </w:p>
    <w:p w14:paraId="3913D93F" w14:textId="096D489F" w:rsidR="00F077FA" w:rsidRPr="003F6148" w:rsidRDefault="00F077FA">
      <w:pPr>
        <w:pStyle w:val="Zkladnodstavec"/>
        <w:rPr>
          <w:rFonts w:ascii="Arial" w:hAnsi="Arial" w:cs="Arial"/>
          <w:b/>
          <w:bCs/>
          <w:caps/>
          <w:color w:val="214F87"/>
        </w:rPr>
      </w:pPr>
    </w:p>
    <w:p w14:paraId="453DEFC0" w14:textId="77777777" w:rsidR="00134F22" w:rsidRPr="003F6148" w:rsidRDefault="00134F22" w:rsidP="00134F22">
      <w:pPr>
        <w:pStyle w:val="Zkladnodstavec"/>
        <w:spacing w:before="360" w:after="120"/>
        <w:contextualSpacing/>
        <w:jc w:val="center"/>
        <w:rPr>
          <w:rFonts w:ascii="Arial" w:hAnsi="Arial" w:cs="Arial"/>
          <w:color w:val="auto"/>
          <w:sz w:val="36"/>
          <w:szCs w:val="36"/>
        </w:rPr>
      </w:pPr>
      <w:r w:rsidRPr="003F6148">
        <w:rPr>
          <w:rFonts w:ascii="Arial" w:hAnsi="Arial" w:cs="Arial"/>
          <w:caps/>
          <w:color w:val="auto"/>
          <w:sz w:val="36"/>
          <w:szCs w:val="36"/>
        </w:rPr>
        <w:t xml:space="preserve">33. výzva IROP </w:t>
      </w:r>
      <w:r w:rsidRPr="003F6148">
        <w:rPr>
          <w:rFonts w:ascii="Arial" w:hAnsi="Arial" w:cs="Arial"/>
          <w:color w:val="auto"/>
          <w:sz w:val="36"/>
          <w:szCs w:val="36"/>
        </w:rPr>
        <w:t xml:space="preserve">– MUZEA – SC </w:t>
      </w:r>
      <w:r w:rsidRPr="003F6148">
        <w:rPr>
          <w:rFonts w:ascii="Arial" w:hAnsi="Arial" w:cs="Arial"/>
          <w:sz w:val="36"/>
          <w:szCs w:val="36"/>
        </w:rPr>
        <w:t>4.4</w:t>
      </w:r>
      <w:r w:rsidRPr="003F6148">
        <w:rPr>
          <w:rFonts w:ascii="Arial" w:hAnsi="Arial" w:cs="Arial"/>
          <w:color w:val="auto"/>
          <w:sz w:val="36"/>
          <w:szCs w:val="36"/>
        </w:rPr>
        <w:t xml:space="preserve"> (MRR)</w:t>
      </w:r>
    </w:p>
    <w:p w14:paraId="742377AE" w14:textId="77777777" w:rsidR="00134F22" w:rsidRPr="008C2C98" w:rsidRDefault="00134F22" w:rsidP="00134F22">
      <w:pPr>
        <w:pStyle w:val="Zkladnodstavec"/>
        <w:spacing w:before="360" w:after="120"/>
        <w:contextualSpacing/>
        <w:jc w:val="center"/>
        <w:rPr>
          <w:rFonts w:ascii="Arial" w:hAnsi="Arial" w:cs="Arial"/>
          <w:caps/>
          <w:color w:val="auto"/>
          <w:sz w:val="36"/>
          <w:szCs w:val="36"/>
        </w:rPr>
      </w:pPr>
      <w:r w:rsidRPr="003F6148">
        <w:rPr>
          <w:rFonts w:ascii="Arial" w:hAnsi="Arial" w:cs="Arial"/>
          <w:caps/>
          <w:color w:val="auto"/>
          <w:sz w:val="36"/>
          <w:szCs w:val="36"/>
        </w:rPr>
        <w:t xml:space="preserve">34. výzva IROP </w:t>
      </w:r>
      <w:r w:rsidRPr="003F6148">
        <w:rPr>
          <w:rFonts w:ascii="Arial" w:hAnsi="Arial" w:cs="Arial"/>
          <w:color w:val="auto"/>
          <w:sz w:val="36"/>
          <w:szCs w:val="36"/>
        </w:rPr>
        <w:t xml:space="preserve">– MUZEA – SC </w:t>
      </w:r>
      <w:r w:rsidRPr="003F6148">
        <w:rPr>
          <w:rFonts w:ascii="Arial" w:hAnsi="Arial" w:cs="Arial"/>
          <w:sz w:val="36"/>
          <w:szCs w:val="36"/>
        </w:rPr>
        <w:t>4.4</w:t>
      </w:r>
      <w:r w:rsidRPr="003F6148">
        <w:rPr>
          <w:rFonts w:ascii="Arial" w:hAnsi="Arial" w:cs="Arial"/>
          <w:color w:val="auto"/>
          <w:sz w:val="36"/>
          <w:szCs w:val="36"/>
        </w:rPr>
        <w:t xml:space="preserve"> (PR)</w:t>
      </w:r>
    </w:p>
    <w:p w14:paraId="05A1B5A0" w14:textId="77777777" w:rsidR="000F6082" w:rsidRDefault="000F6082" w:rsidP="001643B0">
      <w:pPr>
        <w:spacing w:after="200"/>
        <w:jc w:val="center"/>
        <w:rPr>
          <w:rFonts w:ascii="Arial" w:hAnsi="Arial" w:cs="Arial"/>
          <w:caps/>
          <w:color w:val="7F7F7F" w:themeColor="text1" w:themeTint="80"/>
        </w:rPr>
      </w:pPr>
    </w:p>
    <w:p w14:paraId="27C16E27" w14:textId="7AB9E39B" w:rsidR="000F6082" w:rsidRDefault="000F6082" w:rsidP="000F6082">
      <w:pPr>
        <w:spacing w:after="200"/>
        <w:jc w:val="center"/>
        <w:rPr>
          <w:rFonts w:ascii="Arial" w:hAnsi="Arial" w:cs="Arial"/>
          <w:caps/>
          <w:color w:val="7F7F7F" w:themeColor="text1" w:themeTint="80"/>
          <w:sz w:val="32"/>
          <w:szCs w:val="32"/>
        </w:rPr>
        <w:sectPr w:rsidR="000F6082" w:rsidSect="0028208C">
          <w:headerReference w:type="even" r:id="rId34"/>
          <w:headerReference w:type="default" r:id="rId35"/>
          <w:footerReference w:type="even" r:id="rId36"/>
          <w:footerReference w:type="default" r:id="rId37"/>
          <w:headerReference w:type="first" r:id="rId38"/>
          <w:footerReference w:type="first" r:id="rId39"/>
          <w:pgSz w:w="11906" w:h="16838"/>
          <w:pgMar w:top="1418" w:right="1418" w:bottom="1418" w:left="1418" w:header="709" w:footer="709" w:gutter="0"/>
          <w:cols w:space="708"/>
          <w:titlePg/>
          <w:docGrid w:linePitch="360"/>
        </w:sectPr>
      </w:pPr>
      <w:r w:rsidRPr="00D73E30">
        <w:rPr>
          <w:rFonts w:ascii="Arial" w:hAnsi="Arial" w:cs="Arial"/>
          <w:caps/>
          <w:color w:val="7F7F7F" w:themeColor="text1" w:themeTint="80"/>
        </w:rPr>
        <w:t>VERZE</w:t>
      </w:r>
      <w:r>
        <w:rPr>
          <w:rFonts w:ascii="Arial" w:hAnsi="Arial" w:cs="Arial"/>
          <w:caps/>
          <w:color w:val="7F7F7F" w:themeColor="text1" w:themeTint="80"/>
          <w:sz w:val="32"/>
          <w:szCs w:val="32"/>
        </w:rPr>
        <w:t xml:space="preserve"> 1</w:t>
      </w:r>
      <w:ins w:id="5" w:author="Pávková Lenka" w:date="2025-07-16T12:38:00Z" w16du:dateUtc="2025-07-16T10:38:00Z">
        <w:r w:rsidR="00A6158F">
          <w:rPr>
            <w:rFonts w:ascii="Arial" w:hAnsi="Arial" w:cs="Arial"/>
            <w:caps/>
            <w:color w:val="7F7F7F" w:themeColor="text1" w:themeTint="80"/>
            <w:sz w:val="32"/>
            <w:szCs w:val="32"/>
          </w:rPr>
          <w:t xml:space="preserve"> </w:t>
        </w:r>
        <w:r w:rsidR="00A6158F" w:rsidRPr="00A6158F">
          <w:rPr>
            <w:rFonts w:ascii="Arial" w:hAnsi="Arial" w:cs="Arial"/>
            <w:caps/>
            <w:color w:val="7F7F7F" w:themeColor="text1" w:themeTint="80"/>
            <w:sz w:val="32"/>
            <w:szCs w:val="32"/>
            <w:highlight w:val="cyan"/>
            <w:rPrChange w:id="6" w:author="Pávková Lenka" w:date="2025-07-16T12:38:00Z" w16du:dateUtc="2025-07-16T10:38:00Z">
              <w:rPr>
                <w:rFonts w:ascii="Arial" w:hAnsi="Arial" w:cs="Arial"/>
                <w:caps/>
                <w:color w:val="7F7F7F" w:themeColor="text1" w:themeTint="80"/>
                <w:sz w:val="32"/>
                <w:szCs w:val="32"/>
              </w:rPr>
            </w:rPrChange>
          </w:rPr>
          <w:t>KONSOLIDOVANÁ</w:t>
        </w:r>
      </w:ins>
    </w:p>
    <w:bookmarkEnd w:id="0"/>
    <w:bookmarkEnd w:id="1"/>
    <w:bookmarkEnd w:id="2"/>
    <w:bookmarkEnd w:id="3"/>
    <w:bookmarkEnd w:id="4"/>
    <w:p w14:paraId="0069E763" w14:textId="24C55CC1" w:rsidR="006F7549" w:rsidRPr="0042247B" w:rsidRDefault="00A151C3" w:rsidP="0042247B">
      <w:pPr>
        <w:spacing w:before="120" w:after="120" w:line="271" w:lineRule="auto"/>
        <w:jc w:val="center"/>
        <w:rPr>
          <w:rFonts w:ascii="Arial" w:hAnsi="Arial" w:cs="Arial"/>
          <w:b/>
          <w:snapToGrid w:val="0"/>
          <w:sz w:val="28"/>
          <w:szCs w:val="28"/>
        </w:rPr>
      </w:pPr>
      <w:r w:rsidRPr="0042247B">
        <w:rPr>
          <w:rFonts w:ascii="Arial" w:hAnsi="Arial" w:cs="Arial"/>
          <w:b/>
          <w:snapToGrid w:val="0"/>
          <w:sz w:val="28"/>
          <w:szCs w:val="28"/>
        </w:rPr>
        <w:lastRenderedPageBreak/>
        <w:t>Podmínky Rozhodnutí o poskytnutí dotace</w:t>
      </w:r>
    </w:p>
    <w:p w14:paraId="79DE7EA1" w14:textId="77777777" w:rsidR="006F7549" w:rsidRPr="00BF657C" w:rsidRDefault="00A151C3" w:rsidP="0042247B">
      <w:pPr>
        <w:tabs>
          <w:tab w:val="left" w:pos="708"/>
        </w:tabs>
        <w:spacing w:before="120" w:after="120" w:line="271" w:lineRule="auto"/>
        <w:jc w:val="center"/>
        <w:rPr>
          <w:rFonts w:ascii="Arial" w:hAnsi="Arial" w:cs="Arial"/>
          <w:snapToGrid w:val="0"/>
          <w:sz w:val="22"/>
          <w:szCs w:val="22"/>
        </w:rPr>
      </w:pPr>
      <w:r w:rsidRPr="00BF657C">
        <w:rPr>
          <w:rFonts w:ascii="Arial" w:hAnsi="Arial" w:cs="Arial"/>
          <w:snapToGrid w:val="0"/>
          <w:sz w:val="22"/>
          <w:szCs w:val="22"/>
        </w:rPr>
        <w:t>(dále jen „Podmínky“)</w:t>
      </w:r>
    </w:p>
    <w:p w14:paraId="6C2CB61C" w14:textId="77777777" w:rsidR="006F7549" w:rsidRPr="00BF657C" w:rsidRDefault="006F7549" w:rsidP="0042247B">
      <w:pPr>
        <w:tabs>
          <w:tab w:val="left" w:pos="708"/>
        </w:tabs>
        <w:spacing w:before="120" w:after="120" w:line="271" w:lineRule="auto"/>
        <w:rPr>
          <w:rFonts w:ascii="Arial" w:hAnsi="Arial" w:cs="Arial"/>
          <w:snapToGrid w:val="0"/>
          <w:sz w:val="22"/>
          <w:szCs w:val="22"/>
        </w:rPr>
      </w:pPr>
    </w:p>
    <w:p w14:paraId="2EB365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w:t>
      </w:r>
    </w:p>
    <w:p w14:paraId="3339D110"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Obecná ustanovení</w:t>
      </w:r>
    </w:p>
    <w:p w14:paraId="4C162502"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Dotace</w:t>
      </w:r>
      <w:r w:rsidRPr="00BF657C">
        <w:rPr>
          <w:rStyle w:val="Znakapoznpodarou"/>
          <w:rFonts w:ascii="Arial" w:hAnsi="Arial" w:cs="Arial"/>
          <w:bCs/>
          <w:sz w:val="22"/>
          <w:szCs w:val="22"/>
        </w:rPr>
        <w:footnoteReference w:id="2"/>
      </w:r>
      <w:r w:rsidRPr="00BF657C">
        <w:rPr>
          <w:rFonts w:ascii="Arial" w:hAnsi="Arial" w:cs="Arial"/>
          <w:bCs/>
          <w:sz w:val="22"/>
          <w:szCs w:val="22"/>
        </w:rPr>
        <w:t xml:space="preserve"> je poskytnuta v souladu s Integrovaným regionálním operačním programem 2021-2027 (dále jen „IROP“) – Programovým dokumentem IROP 2021-2027 na základě Rozhodnutí o poskytnutí dotace (dále jen „Rozhodnutí“) vydaného podle § 14 odst. 4 ve spojení s § 14m zákona č. 218/2000 Sb., o rozpočtových pravidlech a o změně některých souvisejících zákonů, ve znění pozdějších předpisů (dále jen „rozpočtová pravidla“). </w:t>
      </w:r>
    </w:p>
    <w:p w14:paraId="0896A189"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 xml:space="preserve">Příjemce se zavazuje realizovat projekt v souladu se žádostí o podporu evidovanou v Monitorovacím systému 2021+ (dále jen „MS2021+“) pod registračním číslem uvedeným na Rozhodnutí, ve znění schválených Žádostí o změnu evidovaných v MS2021+. </w:t>
      </w:r>
    </w:p>
    <w:p w14:paraId="15BFB626" w14:textId="3A5D290B"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Příjemce je povinen se od zahájení realizace až do ukončení doby udržitelnosti projektu řídit podmínkami výzvy IROP, Rozhodnutím, Podmínkami, Obecnými pravidly pro žadatele a příjemce včetně jejich příloh (dále jen „OPPŽP“), Specifickými pravidly pro žadatele a</w:t>
      </w:r>
      <w:r w:rsidR="00AB53F1">
        <w:rPr>
          <w:rFonts w:ascii="Arial" w:hAnsi="Arial" w:cs="Arial"/>
          <w:bCs/>
          <w:sz w:val="22"/>
          <w:szCs w:val="22"/>
        </w:rPr>
        <w:t> </w:t>
      </w:r>
      <w:r w:rsidRPr="00BF657C">
        <w:rPr>
          <w:rFonts w:ascii="Arial" w:hAnsi="Arial" w:cs="Arial"/>
          <w:bCs/>
          <w:sz w:val="22"/>
          <w:szCs w:val="22"/>
        </w:rPr>
        <w:t>příjemce včetně jejich příloh (dále jen „SPPŽP“), Závaznými stanovisky Řídicího orgánu IROP (dále jen „ŘO IROP“) a Příručkou pro práci v MS2021+, jakož i právními předpisy a</w:t>
      </w:r>
      <w:r w:rsidR="00AB53F1">
        <w:rPr>
          <w:rFonts w:ascii="Arial" w:hAnsi="Arial" w:cs="Arial"/>
          <w:bCs/>
          <w:sz w:val="22"/>
          <w:szCs w:val="22"/>
        </w:rPr>
        <w:t> </w:t>
      </w:r>
      <w:r w:rsidRPr="00BF657C">
        <w:rPr>
          <w:rFonts w:ascii="Arial" w:hAnsi="Arial" w:cs="Arial"/>
          <w:bCs/>
          <w:sz w:val="22"/>
          <w:szCs w:val="22"/>
        </w:rPr>
        <w:t>dokumenty, na které je výslovně odkazováno.</w:t>
      </w:r>
    </w:p>
    <w:p w14:paraId="76BB9E2D"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u w:val="single"/>
        </w:rPr>
      </w:pPr>
      <w:r w:rsidRPr="00BF657C">
        <w:rPr>
          <w:rFonts w:ascii="Arial" w:hAnsi="Arial" w:cs="Arial"/>
          <w:bCs/>
          <w:sz w:val="22"/>
          <w:szCs w:val="22"/>
        </w:rPr>
        <w:t>Od data nabytí účinnosti Rozhodnutí do ukončení udržitelnosti projektu je příjemce povinen se řídit vždy aktuálně účinnou verzí příslušného předpisu či dokumentu. V případě zadávání zakázek je příjemce povinen se řídit pravidly pro výběr dodavatele, účinnými v době, kdy byla daná zakázka zahájena; u změny závazku ze smlouvy na zakázku se použijí pravidla účinná v době uzavření dodatku, respektive v době provedení změny, nebyl-li dodatek uzavřen.</w:t>
      </w:r>
    </w:p>
    <w:p w14:paraId="16B02467" w14:textId="77777777" w:rsidR="009132E6" w:rsidRPr="00BF657C" w:rsidRDefault="009132E6" w:rsidP="0042247B">
      <w:pPr>
        <w:pStyle w:val="Zkladntext3"/>
        <w:tabs>
          <w:tab w:val="left" w:pos="360"/>
          <w:tab w:val="left" w:pos="786"/>
        </w:tabs>
        <w:spacing w:before="120" w:line="271" w:lineRule="auto"/>
        <w:ind w:left="360"/>
        <w:jc w:val="both"/>
        <w:rPr>
          <w:rFonts w:ascii="Arial" w:hAnsi="Arial" w:cs="Arial"/>
          <w:bCs/>
          <w:sz w:val="22"/>
          <w:szCs w:val="22"/>
        </w:rPr>
      </w:pPr>
    </w:p>
    <w:p w14:paraId="7E714739"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w:t>
      </w:r>
    </w:p>
    <w:p w14:paraId="5AC664AB" w14:textId="77777777" w:rsidR="009132E6" w:rsidRPr="00BF657C" w:rsidRDefault="009132E6" w:rsidP="0042247B">
      <w:pPr>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Účel a cíle projektu</w:t>
      </w:r>
    </w:p>
    <w:p w14:paraId="0B01824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 xml:space="preserve">Projekt má definovaný neměnitelný účel vymezený v Rozhodnutí podle § 14 odst. 4 písm. d) rozpočtových pravidel. </w:t>
      </w:r>
    </w:p>
    <w:p w14:paraId="53EFA91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Projekt má dále podrobně rozepsané cíle, kterých má být jeho realizací dosaženo a které je možné na žádost příjemce v odůvodněných případech upravovat. Cíle projektu jsou vymezeny v MS2021+ na záložce „Co je cílem projektu?“. Naplnění cílů projektu, dosažení cílové hodnoty indikátorů a jejich udržení po dobu udržitelnosti představuje nedílnou součást podmínek, za kterých je dotace poskytována ve smyslu § 14 odst. 4 písm. g) rozpočtových pravidel.</w:t>
      </w:r>
    </w:p>
    <w:p w14:paraId="2C36EC9D"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lastRenderedPageBreak/>
        <w:t>Pro posouzení naplnění účelu projektu je rozhodné datum ukončení realizace projektu uvedené na Rozhodnutí / v MS2021+ na záložce Harmonogram</w:t>
      </w:r>
      <w:r w:rsidRPr="00BF657C">
        <w:rPr>
          <w:rStyle w:val="Znakapoznpodarou"/>
          <w:rFonts w:ascii="Arial" w:hAnsi="Arial" w:cs="Arial"/>
          <w:bCs/>
          <w:sz w:val="22"/>
          <w:szCs w:val="22"/>
        </w:rPr>
        <w:footnoteReference w:id="3"/>
      </w:r>
      <w:r w:rsidRPr="00BF657C">
        <w:rPr>
          <w:rFonts w:ascii="Arial" w:hAnsi="Arial" w:cs="Arial"/>
          <w:bCs/>
          <w:sz w:val="22"/>
          <w:szCs w:val="22"/>
        </w:rPr>
        <w:t xml:space="preserve">. </w:t>
      </w:r>
    </w:p>
    <w:p w14:paraId="52201648" w14:textId="77777777" w:rsidR="009132E6" w:rsidRPr="00BF657C" w:rsidRDefault="009132E6" w:rsidP="0042247B">
      <w:pPr>
        <w:spacing w:before="120" w:after="120" w:line="271" w:lineRule="auto"/>
        <w:jc w:val="center"/>
        <w:rPr>
          <w:rFonts w:ascii="Arial" w:hAnsi="Arial" w:cs="Arial"/>
          <w:b/>
          <w:i/>
          <w:snapToGrid w:val="0"/>
          <w:sz w:val="22"/>
          <w:szCs w:val="22"/>
        </w:rPr>
      </w:pPr>
    </w:p>
    <w:p w14:paraId="34039A6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III</w:t>
      </w:r>
    </w:p>
    <w:p w14:paraId="09483260" w14:textId="77777777" w:rsidR="009132E6" w:rsidRPr="00BF657C" w:rsidRDefault="009132E6" w:rsidP="0042247B">
      <w:pPr>
        <w:pStyle w:val="Nadpis3"/>
        <w:keepNext w:val="0"/>
        <w:widowControl/>
        <w:spacing w:before="120" w:after="120" w:line="271" w:lineRule="auto"/>
        <w:rPr>
          <w:rFonts w:ascii="Arial" w:hAnsi="Arial" w:cs="Arial"/>
          <w:b w:val="0"/>
          <w:i/>
          <w:sz w:val="22"/>
          <w:szCs w:val="22"/>
        </w:rPr>
      </w:pPr>
      <w:r w:rsidRPr="00BF657C">
        <w:rPr>
          <w:rFonts w:ascii="Arial" w:hAnsi="Arial" w:cs="Arial"/>
          <w:i/>
          <w:sz w:val="22"/>
          <w:szCs w:val="22"/>
        </w:rPr>
        <w:t>Finanční rámec projektu</w:t>
      </w:r>
    </w:p>
    <w:p w14:paraId="0E0E6300" w14:textId="605D7769" w:rsidR="0068431B" w:rsidRPr="0068431B" w:rsidRDefault="0068431B" w:rsidP="0068431B">
      <w:pPr>
        <w:widowControl w:val="0"/>
        <w:numPr>
          <w:ilvl w:val="0"/>
          <w:numId w:val="13"/>
        </w:numPr>
        <w:spacing w:after="120" w:line="264" w:lineRule="auto"/>
        <w:ind w:left="357" w:hanging="357"/>
        <w:jc w:val="both"/>
        <w:rPr>
          <w:rFonts w:ascii="Arial" w:hAnsi="Arial" w:cs="Arial"/>
          <w:sz w:val="22"/>
          <w:szCs w:val="22"/>
        </w:rPr>
      </w:pPr>
      <w:r w:rsidRPr="0068431B">
        <w:rPr>
          <w:rFonts w:ascii="Arial" w:hAnsi="Arial" w:cs="Arial"/>
          <w:sz w:val="22"/>
          <w:szCs w:val="22"/>
        </w:rPr>
        <w:t>Identifikace projektu:</w:t>
      </w:r>
    </w:p>
    <w:tbl>
      <w:tblPr>
        <w:tblStyle w:val="Mkatabulky"/>
        <w:tblW w:w="0" w:type="auto"/>
        <w:jc w:val="center"/>
        <w:tblLook w:val="04A0" w:firstRow="1" w:lastRow="0" w:firstColumn="1" w:lastColumn="0" w:noHBand="0" w:noVBand="1"/>
      </w:tblPr>
      <w:tblGrid>
        <w:gridCol w:w="2972"/>
        <w:gridCol w:w="6090"/>
      </w:tblGrid>
      <w:tr w:rsidR="0068431B" w14:paraId="4634E162" w14:textId="77777777" w:rsidTr="0068431B">
        <w:trPr>
          <w:jc w:val="center"/>
        </w:trPr>
        <w:tc>
          <w:tcPr>
            <w:tcW w:w="2972" w:type="dxa"/>
          </w:tcPr>
          <w:p w14:paraId="58F8ACB9" w14:textId="77777777"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Žadatel:</w:t>
            </w:r>
          </w:p>
        </w:tc>
        <w:tc>
          <w:tcPr>
            <w:tcW w:w="6090" w:type="dxa"/>
          </w:tcPr>
          <w:p w14:paraId="5707181C" w14:textId="77777777" w:rsidR="0068431B" w:rsidRDefault="0068431B" w:rsidP="001643B0">
            <w:pPr>
              <w:widowControl w:val="0"/>
              <w:tabs>
                <w:tab w:val="left" w:pos="708"/>
              </w:tabs>
              <w:spacing w:after="120"/>
              <w:rPr>
                <w:rFonts w:ascii="Arial" w:hAnsi="Arial" w:cs="Arial"/>
                <w:bCs/>
                <w:snapToGrid w:val="0"/>
                <w:sz w:val="22"/>
                <w:szCs w:val="22"/>
              </w:rPr>
            </w:pPr>
          </w:p>
        </w:tc>
      </w:tr>
      <w:tr w:rsidR="0068431B" w14:paraId="2DAB3738" w14:textId="77777777" w:rsidTr="0068431B">
        <w:trPr>
          <w:jc w:val="center"/>
        </w:trPr>
        <w:tc>
          <w:tcPr>
            <w:tcW w:w="2972" w:type="dxa"/>
          </w:tcPr>
          <w:p w14:paraId="75B74610" w14:textId="77777777"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Adresa sídla:</w:t>
            </w:r>
          </w:p>
        </w:tc>
        <w:tc>
          <w:tcPr>
            <w:tcW w:w="6090" w:type="dxa"/>
          </w:tcPr>
          <w:p w14:paraId="1307CF5F" w14:textId="77777777" w:rsidR="0068431B" w:rsidRDefault="0068431B" w:rsidP="001643B0">
            <w:pPr>
              <w:widowControl w:val="0"/>
              <w:tabs>
                <w:tab w:val="left" w:pos="708"/>
              </w:tabs>
              <w:spacing w:after="120"/>
              <w:rPr>
                <w:rFonts w:ascii="Arial" w:hAnsi="Arial" w:cs="Arial"/>
                <w:bCs/>
                <w:snapToGrid w:val="0"/>
                <w:sz w:val="22"/>
                <w:szCs w:val="22"/>
              </w:rPr>
            </w:pPr>
          </w:p>
        </w:tc>
      </w:tr>
      <w:tr w:rsidR="0068431B" w14:paraId="1ADE294B" w14:textId="77777777" w:rsidTr="0068431B">
        <w:trPr>
          <w:jc w:val="center"/>
        </w:trPr>
        <w:tc>
          <w:tcPr>
            <w:tcW w:w="2972" w:type="dxa"/>
          </w:tcPr>
          <w:p w14:paraId="1C7232AB" w14:textId="77777777"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IČ:</w:t>
            </w:r>
          </w:p>
        </w:tc>
        <w:tc>
          <w:tcPr>
            <w:tcW w:w="6090" w:type="dxa"/>
          </w:tcPr>
          <w:p w14:paraId="640E7CFF" w14:textId="77777777" w:rsidR="0068431B" w:rsidRDefault="0068431B" w:rsidP="001643B0">
            <w:pPr>
              <w:widowControl w:val="0"/>
              <w:tabs>
                <w:tab w:val="left" w:pos="708"/>
              </w:tabs>
              <w:spacing w:after="120"/>
              <w:rPr>
                <w:rFonts w:ascii="Arial" w:hAnsi="Arial" w:cs="Arial"/>
                <w:bCs/>
                <w:snapToGrid w:val="0"/>
                <w:sz w:val="22"/>
                <w:szCs w:val="22"/>
              </w:rPr>
            </w:pPr>
          </w:p>
        </w:tc>
      </w:tr>
    </w:tbl>
    <w:p w14:paraId="57E2CFE0" w14:textId="77777777" w:rsidR="0068431B" w:rsidRPr="00C42C54" w:rsidRDefault="0068431B" w:rsidP="0068431B">
      <w:pPr>
        <w:widowControl w:val="0"/>
        <w:tabs>
          <w:tab w:val="left" w:pos="708"/>
        </w:tabs>
        <w:spacing w:after="120"/>
        <w:rPr>
          <w:rFonts w:ascii="Arial" w:hAnsi="Arial" w:cs="Arial"/>
          <w:b/>
          <w:bCs/>
          <w:snapToGrid w:val="0"/>
          <w:sz w:val="22"/>
          <w:szCs w:val="22"/>
        </w:rPr>
      </w:pPr>
    </w:p>
    <w:tbl>
      <w:tblPr>
        <w:tblW w:w="9072" w:type="dxa"/>
        <w:tblInd w:w="-5" w:type="dxa"/>
        <w:tblCellMar>
          <w:left w:w="70" w:type="dxa"/>
          <w:right w:w="70" w:type="dxa"/>
        </w:tblCellMar>
        <w:tblLook w:val="04A0" w:firstRow="1" w:lastRow="0" w:firstColumn="1" w:lastColumn="0" w:noHBand="0" w:noVBand="1"/>
      </w:tblPr>
      <w:tblGrid>
        <w:gridCol w:w="2960"/>
        <w:gridCol w:w="6112"/>
      </w:tblGrid>
      <w:tr w:rsidR="0068431B" w14:paraId="16CE8067" w14:textId="77777777" w:rsidTr="001643B0">
        <w:trPr>
          <w:trHeight w:val="300"/>
        </w:trPr>
        <w:tc>
          <w:tcPr>
            <w:tcW w:w="2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34DB5F8" w14:textId="77777777" w:rsidR="0068431B" w:rsidRPr="00C42C54" w:rsidRDefault="0068431B" w:rsidP="001643B0">
            <w:pPr>
              <w:spacing w:before="60" w:after="60"/>
              <w:rPr>
                <w:rFonts w:ascii="Arial" w:hAnsi="Arial" w:cs="Arial"/>
                <w:color w:val="000000"/>
                <w:sz w:val="20"/>
                <w:szCs w:val="20"/>
              </w:rPr>
            </w:pPr>
            <w:r w:rsidRPr="00C42C54">
              <w:rPr>
                <w:rFonts w:ascii="Arial" w:hAnsi="Arial" w:cs="Arial"/>
                <w:color w:val="000000"/>
                <w:sz w:val="20"/>
                <w:szCs w:val="20"/>
              </w:rPr>
              <w:t>Registrační číslo projektu:</w:t>
            </w:r>
          </w:p>
        </w:tc>
        <w:tc>
          <w:tcPr>
            <w:tcW w:w="6112" w:type="dxa"/>
            <w:tcBorders>
              <w:top w:val="single" w:sz="4" w:space="0" w:color="auto"/>
              <w:left w:val="nil"/>
              <w:bottom w:val="single" w:sz="4" w:space="0" w:color="auto"/>
              <w:right w:val="single" w:sz="4" w:space="0" w:color="auto"/>
            </w:tcBorders>
            <w:shd w:val="clear" w:color="auto" w:fill="auto"/>
            <w:noWrap/>
            <w:vAlign w:val="bottom"/>
            <w:hideMark/>
          </w:tcPr>
          <w:p w14:paraId="474AACA8" w14:textId="77777777" w:rsidR="0068431B" w:rsidRPr="00E916D9" w:rsidRDefault="0068431B" w:rsidP="001643B0">
            <w:pPr>
              <w:spacing w:before="60" w:after="60"/>
              <w:rPr>
                <w:rFonts w:ascii="Arial" w:hAnsi="Arial" w:cs="Arial"/>
                <w:color w:val="000000"/>
                <w:sz w:val="20"/>
                <w:szCs w:val="20"/>
              </w:rPr>
            </w:pPr>
          </w:p>
        </w:tc>
      </w:tr>
      <w:tr w:rsidR="0068431B" w14:paraId="036AAB45" w14:textId="77777777" w:rsidTr="001643B0">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hideMark/>
          </w:tcPr>
          <w:p w14:paraId="0B209AF4" w14:textId="77777777" w:rsidR="0068431B" w:rsidRPr="00C42C54" w:rsidRDefault="0068431B" w:rsidP="001643B0">
            <w:pPr>
              <w:spacing w:before="60" w:after="60"/>
              <w:rPr>
                <w:rFonts w:ascii="Arial" w:hAnsi="Arial" w:cs="Arial"/>
                <w:color w:val="000000"/>
                <w:sz w:val="20"/>
                <w:szCs w:val="20"/>
              </w:rPr>
            </w:pPr>
            <w:r w:rsidRPr="00C42C54">
              <w:rPr>
                <w:rFonts w:ascii="Arial" w:hAnsi="Arial" w:cs="Arial"/>
                <w:color w:val="000000"/>
                <w:sz w:val="20"/>
                <w:szCs w:val="20"/>
              </w:rPr>
              <w:t>Název projektu:</w:t>
            </w:r>
          </w:p>
        </w:tc>
        <w:tc>
          <w:tcPr>
            <w:tcW w:w="6112" w:type="dxa"/>
            <w:tcBorders>
              <w:top w:val="nil"/>
              <w:left w:val="nil"/>
              <w:bottom w:val="single" w:sz="4" w:space="0" w:color="auto"/>
              <w:right w:val="single" w:sz="4" w:space="0" w:color="auto"/>
            </w:tcBorders>
            <w:shd w:val="clear" w:color="auto" w:fill="auto"/>
            <w:noWrap/>
            <w:vAlign w:val="bottom"/>
            <w:hideMark/>
          </w:tcPr>
          <w:p w14:paraId="7CE54A92" w14:textId="77777777" w:rsidR="0068431B" w:rsidRPr="00E916D9" w:rsidRDefault="0068431B" w:rsidP="001643B0">
            <w:pPr>
              <w:spacing w:before="60" w:after="60"/>
              <w:rPr>
                <w:rFonts w:ascii="Arial" w:hAnsi="Arial" w:cs="Arial"/>
                <w:color w:val="000000"/>
                <w:sz w:val="20"/>
                <w:szCs w:val="20"/>
              </w:rPr>
            </w:pPr>
          </w:p>
        </w:tc>
      </w:tr>
      <w:tr w:rsidR="0068431B" w14:paraId="72C7A4D0" w14:textId="77777777" w:rsidTr="001643B0">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tcPr>
          <w:p w14:paraId="2E391CA8" w14:textId="77777777" w:rsidR="0068431B" w:rsidRPr="00C42C54" w:rsidRDefault="0068431B" w:rsidP="001643B0">
            <w:pPr>
              <w:spacing w:before="60" w:after="60"/>
              <w:rPr>
                <w:rFonts w:ascii="Arial" w:hAnsi="Arial" w:cs="Arial"/>
                <w:color w:val="000000"/>
                <w:sz w:val="20"/>
                <w:szCs w:val="20"/>
              </w:rPr>
            </w:pPr>
            <w:r>
              <w:rPr>
                <w:rFonts w:ascii="Arial" w:hAnsi="Arial" w:cs="Arial"/>
                <w:color w:val="000000"/>
                <w:sz w:val="20"/>
                <w:szCs w:val="20"/>
              </w:rPr>
              <w:t>Priorita:</w:t>
            </w:r>
          </w:p>
        </w:tc>
        <w:tc>
          <w:tcPr>
            <w:tcW w:w="6112" w:type="dxa"/>
            <w:tcBorders>
              <w:top w:val="nil"/>
              <w:left w:val="nil"/>
              <w:bottom w:val="single" w:sz="4" w:space="0" w:color="auto"/>
              <w:right w:val="single" w:sz="4" w:space="0" w:color="auto"/>
            </w:tcBorders>
            <w:shd w:val="clear" w:color="auto" w:fill="auto"/>
            <w:noWrap/>
            <w:vAlign w:val="bottom"/>
          </w:tcPr>
          <w:p w14:paraId="600D2169" w14:textId="77777777" w:rsidR="0068431B" w:rsidRPr="00E916D9" w:rsidRDefault="0068431B" w:rsidP="001643B0">
            <w:pPr>
              <w:spacing w:before="60" w:after="60"/>
              <w:rPr>
                <w:rFonts w:ascii="Arial" w:hAnsi="Arial" w:cs="Arial"/>
                <w:color w:val="000000"/>
                <w:sz w:val="20"/>
                <w:szCs w:val="20"/>
              </w:rPr>
            </w:pPr>
          </w:p>
        </w:tc>
      </w:tr>
      <w:tr w:rsidR="0068431B" w14:paraId="058E8ADC" w14:textId="77777777" w:rsidTr="001643B0">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tcPr>
          <w:p w14:paraId="700AC070" w14:textId="77777777" w:rsidR="0068431B" w:rsidRDefault="0068431B" w:rsidP="001643B0">
            <w:pPr>
              <w:spacing w:before="60" w:after="60"/>
              <w:rPr>
                <w:rFonts w:ascii="Arial" w:hAnsi="Arial" w:cs="Arial"/>
                <w:color w:val="000000"/>
                <w:sz w:val="20"/>
                <w:szCs w:val="20"/>
              </w:rPr>
            </w:pPr>
            <w:r w:rsidRPr="00C42C54">
              <w:rPr>
                <w:rFonts w:ascii="Arial" w:hAnsi="Arial" w:cs="Arial"/>
                <w:color w:val="000000"/>
                <w:sz w:val="20"/>
                <w:szCs w:val="20"/>
              </w:rPr>
              <w:t>Specifický cíl:</w:t>
            </w:r>
          </w:p>
        </w:tc>
        <w:tc>
          <w:tcPr>
            <w:tcW w:w="6112" w:type="dxa"/>
            <w:tcBorders>
              <w:top w:val="nil"/>
              <w:left w:val="nil"/>
              <w:bottom w:val="single" w:sz="4" w:space="0" w:color="auto"/>
              <w:right w:val="single" w:sz="4" w:space="0" w:color="auto"/>
            </w:tcBorders>
            <w:shd w:val="clear" w:color="auto" w:fill="auto"/>
            <w:noWrap/>
            <w:vAlign w:val="bottom"/>
          </w:tcPr>
          <w:p w14:paraId="678572B5" w14:textId="77777777" w:rsidR="0068431B" w:rsidRPr="00E916D9" w:rsidRDefault="0068431B" w:rsidP="001643B0">
            <w:pPr>
              <w:spacing w:before="60" w:after="60"/>
              <w:rPr>
                <w:rFonts w:ascii="Arial" w:hAnsi="Arial" w:cs="Arial"/>
                <w:color w:val="000000"/>
                <w:sz w:val="20"/>
                <w:szCs w:val="20"/>
              </w:rPr>
            </w:pPr>
          </w:p>
        </w:tc>
      </w:tr>
    </w:tbl>
    <w:p w14:paraId="4871CC20" w14:textId="77777777" w:rsidR="0068431B" w:rsidRPr="00864D27" w:rsidRDefault="0068431B" w:rsidP="0068431B">
      <w:pPr>
        <w:pStyle w:val="Odstavecseseznamem"/>
        <w:ind w:left="360"/>
      </w:pPr>
    </w:p>
    <w:p w14:paraId="50B0B5ED" w14:textId="77777777" w:rsidR="0068431B" w:rsidRDefault="0068431B" w:rsidP="0068431B">
      <w:pPr>
        <w:widowControl w:val="0"/>
        <w:numPr>
          <w:ilvl w:val="0"/>
          <w:numId w:val="13"/>
        </w:numPr>
        <w:spacing w:after="120" w:line="264" w:lineRule="auto"/>
        <w:ind w:left="357" w:hanging="357"/>
        <w:jc w:val="both"/>
        <w:rPr>
          <w:rFonts w:ascii="Arial" w:hAnsi="Arial" w:cs="Arial"/>
          <w:sz w:val="22"/>
          <w:szCs w:val="22"/>
        </w:rPr>
      </w:pPr>
      <w:r>
        <w:rPr>
          <w:rFonts w:ascii="Arial" w:hAnsi="Arial" w:cs="Arial"/>
          <w:sz w:val="22"/>
          <w:szCs w:val="22"/>
        </w:rPr>
        <w:t>Finanční plán projektu:</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87"/>
        <w:gridCol w:w="1478"/>
        <w:gridCol w:w="2202"/>
      </w:tblGrid>
      <w:tr w:rsidR="0068431B" w14:paraId="34179307"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vAlign w:val="center"/>
          </w:tcPr>
          <w:p w14:paraId="264017D2"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Přehled zdrojů financování</w:t>
            </w:r>
          </w:p>
        </w:tc>
        <w:tc>
          <w:tcPr>
            <w:tcW w:w="1478" w:type="dxa"/>
            <w:tcBorders>
              <w:top w:val="single" w:sz="4" w:space="0" w:color="auto"/>
              <w:left w:val="single" w:sz="4" w:space="0" w:color="auto"/>
              <w:bottom w:val="single" w:sz="4" w:space="0" w:color="auto"/>
              <w:right w:val="single" w:sz="4" w:space="0" w:color="auto"/>
            </w:tcBorders>
            <w:vAlign w:val="center"/>
          </w:tcPr>
          <w:p w14:paraId="03DE9B26"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 xml:space="preserve"> Kč</w:t>
            </w:r>
          </w:p>
        </w:tc>
        <w:tc>
          <w:tcPr>
            <w:tcW w:w="2202" w:type="dxa"/>
            <w:tcBorders>
              <w:top w:val="single" w:sz="4" w:space="0" w:color="auto"/>
              <w:left w:val="single" w:sz="4" w:space="0" w:color="auto"/>
              <w:bottom w:val="single" w:sz="4" w:space="0" w:color="auto"/>
              <w:right w:val="single" w:sz="4" w:space="0" w:color="auto"/>
            </w:tcBorders>
            <w:vAlign w:val="center"/>
          </w:tcPr>
          <w:p w14:paraId="0DF2BBB4"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 xml:space="preserve">Podíl na celkových způsobilých výdajích  </w:t>
            </w:r>
            <w:r w:rsidRPr="00E916D9">
              <w:rPr>
                <w:rFonts w:ascii="Arial" w:hAnsi="Arial" w:cs="Arial"/>
                <w:b/>
                <w:snapToGrid w:val="0"/>
                <w:sz w:val="20"/>
                <w:szCs w:val="20"/>
              </w:rPr>
              <w:br/>
              <w:t>v %</w:t>
            </w:r>
          </w:p>
        </w:tc>
      </w:tr>
      <w:tr w:rsidR="0068431B" w14:paraId="53ED9B8C"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07703496" w14:textId="77777777" w:rsidR="0068431B" w:rsidRPr="00BE1653" w:rsidRDefault="0068431B" w:rsidP="001643B0">
            <w:pPr>
              <w:widowControl w:val="0"/>
              <w:spacing w:before="60" w:after="60"/>
              <w:rPr>
                <w:rFonts w:ascii="Arial" w:hAnsi="Arial" w:cs="Arial"/>
                <w:snapToGrid w:val="0"/>
                <w:sz w:val="20"/>
                <w:szCs w:val="20"/>
              </w:rPr>
            </w:pPr>
            <w:r>
              <w:rPr>
                <w:rFonts w:ascii="Arial" w:hAnsi="Arial" w:cs="Arial"/>
                <w:b/>
                <w:snapToGrid w:val="0"/>
                <w:sz w:val="20"/>
                <w:szCs w:val="20"/>
              </w:rPr>
              <w:t>Peněžní prostředky</w:t>
            </w:r>
            <w:r w:rsidRPr="00BE1653">
              <w:rPr>
                <w:rFonts w:ascii="Arial" w:hAnsi="Arial" w:cs="Arial"/>
                <w:b/>
                <w:snapToGrid w:val="0"/>
                <w:sz w:val="20"/>
                <w:szCs w:val="20"/>
              </w:rPr>
              <w:t xml:space="preserve"> ze strukturálního fondu EFRR (dále jen „SF“)</w:t>
            </w:r>
            <w:r w:rsidRPr="00BE1653">
              <w:rPr>
                <w:rStyle w:val="Znakapoznpodarou"/>
                <w:rFonts w:ascii="Arial" w:hAnsi="Arial" w:cs="Arial"/>
                <w:b/>
                <w:snapToGrid w:val="0"/>
                <w:sz w:val="20"/>
                <w:szCs w:val="20"/>
              </w:rPr>
              <w:footnoteReference w:id="4"/>
            </w:r>
          </w:p>
        </w:tc>
        <w:tc>
          <w:tcPr>
            <w:tcW w:w="1478" w:type="dxa"/>
            <w:tcBorders>
              <w:top w:val="single" w:sz="4" w:space="0" w:color="auto"/>
              <w:left w:val="single" w:sz="4" w:space="0" w:color="auto"/>
              <w:bottom w:val="single" w:sz="4" w:space="0" w:color="auto"/>
              <w:right w:val="single" w:sz="4" w:space="0" w:color="auto"/>
            </w:tcBorders>
          </w:tcPr>
          <w:p w14:paraId="769E0514" w14:textId="77777777" w:rsidR="0068431B" w:rsidRPr="00E916D9" w:rsidRDefault="0068431B" w:rsidP="001643B0">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2735BF03" w14:textId="77777777" w:rsidR="0068431B" w:rsidRPr="00E916D9" w:rsidRDefault="0068431B" w:rsidP="001643B0">
            <w:pPr>
              <w:widowControl w:val="0"/>
              <w:spacing w:before="60" w:after="60"/>
              <w:rPr>
                <w:rFonts w:ascii="Arial" w:hAnsi="Arial" w:cs="Arial"/>
                <w:snapToGrid w:val="0"/>
                <w:sz w:val="20"/>
                <w:szCs w:val="20"/>
              </w:rPr>
            </w:pPr>
          </w:p>
        </w:tc>
      </w:tr>
      <w:tr w:rsidR="0068431B" w14:paraId="0104DDA4"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5D75324F"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Národní veřejné zdroje</w:t>
            </w:r>
          </w:p>
        </w:tc>
        <w:tc>
          <w:tcPr>
            <w:tcW w:w="1478" w:type="dxa"/>
            <w:tcBorders>
              <w:top w:val="single" w:sz="4" w:space="0" w:color="auto"/>
              <w:left w:val="single" w:sz="4" w:space="0" w:color="auto"/>
              <w:bottom w:val="single" w:sz="4" w:space="0" w:color="auto"/>
              <w:right w:val="single" w:sz="4" w:space="0" w:color="auto"/>
            </w:tcBorders>
          </w:tcPr>
          <w:p w14:paraId="7417E27A" w14:textId="77777777" w:rsidR="0068431B" w:rsidRPr="00E916D9" w:rsidRDefault="0068431B" w:rsidP="001643B0">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53586418" w14:textId="77777777" w:rsidR="0068431B" w:rsidRPr="00E916D9" w:rsidRDefault="0068431B" w:rsidP="001643B0">
            <w:pPr>
              <w:widowControl w:val="0"/>
              <w:spacing w:before="60" w:after="60"/>
              <w:rPr>
                <w:rFonts w:ascii="Arial" w:hAnsi="Arial" w:cs="Arial"/>
                <w:snapToGrid w:val="0"/>
                <w:sz w:val="20"/>
                <w:szCs w:val="20"/>
              </w:rPr>
            </w:pPr>
          </w:p>
        </w:tc>
      </w:tr>
      <w:tr w:rsidR="0068431B" w14:paraId="5DBA4C34"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32B785CA" w14:textId="77777777" w:rsidR="0068431B" w:rsidRPr="00BE1653" w:rsidRDefault="0068431B" w:rsidP="001643B0">
            <w:pPr>
              <w:widowControl w:val="0"/>
              <w:spacing w:before="60" w:after="60"/>
              <w:rPr>
                <w:rFonts w:ascii="Arial" w:hAnsi="Arial" w:cs="Arial"/>
                <w:i/>
                <w:snapToGrid w:val="0"/>
                <w:sz w:val="20"/>
                <w:szCs w:val="20"/>
              </w:rPr>
            </w:pPr>
            <w:r w:rsidRPr="00BE1653">
              <w:rPr>
                <w:rFonts w:ascii="Arial" w:hAnsi="Arial" w:cs="Arial"/>
                <w:i/>
                <w:snapToGrid w:val="0"/>
                <w:sz w:val="20"/>
                <w:szCs w:val="20"/>
              </w:rPr>
              <w:t>Z toho: dotace ze státního rozpočtu</w:t>
            </w:r>
            <w:r w:rsidRPr="00BE1653">
              <w:rPr>
                <w:rStyle w:val="Znakapoznpodarou"/>
                <w:rFonts w:ascii="Arial" w:hAnsi="Arial" w:cs="Arial"/>
                <w:i/>
                <w:snapToGrid w:val="0"/>
                <w:sz w:val="20"/>
                <w:szCs w:val="20"/>
              </w:rPr>
              <w:footnoteReference w:id="5"/>
            </w:r>
            <w:r w:rsidRPr="00BE1653" w:rsidDel="003E3CCC">
              <w:rPr>
                <w:rStyle w:val="Znakapoznpodarou"/>
                <w:rFonts w:ascii="Arial" w:hAnsi="Arial" w:cs="Arial"/>
                <w:i/>
                <w:snapToGrid w:val="0"/>
                <w:sz w:val="20"/>
                <w:szCs w:val="20"/>
              </w:rPr>
              <w:t xml:space="preserve"> </w:t>
            </w:r>
            <w:r w:rsidRPr="00BE1653">
              <w:rPr>
                <w:rFonts w:ascii="Arial" w:hAnsi="Arial" w:cs="Arial"/>
                <w:i/>
                <w:snapToGrid w:val="0"/>
                <w:sz w:val="20"/>
                <w:szCs w:val="20"/>
              </w:rPr>
              <w:t>(dále jen „SR“)</w:t>
            </w:r>
          </w:p>
        </w:tc>
        <w:tc>
          <w:tcPr>
            <w:tcW w:w="1478" w:type="dxa"/>
            <w:tcBorders>
              <w:top w:val="single" w:sz="4" w:space="0" w:color="auto"/>
              <w:left w:val="single" w:sz="4" w:space="0" w:color="auto"/>
              <w:bottom w:val="single" w:sz="4" w:space="0" w:color="auto"/>
              <w:right w:val="single" w:sz="4" w:space="0" w:color="auto"/>
            </w:tcBorders>
          </w:tcPr>
          <w:p w14:paraId="45946C7A" w14:textId="77777777" w:rsidR="0068431B" w:rsidRPr="00E916D9" w:rsidRDefault="0068431B" w:rsidP="001643B0">
            <w:pPr>
              <w:widowControl w:val="0"/>
              <w:spacing w:before="60" w:after="60"/>
              <w:rPr>
                <w:rFonts w:ascii="Arial" w:hAnsi="Arial" w:cs="Arial"/>
                <w:snapToGrid w:val="0"/>
                <w:sz w:val="20"/>
                <w:szCs w:val="20"/>
                <w:highlight w:val="yellow"/>
              </w:rPr>
            </w:pPr>
          </w:p>
        </w:tc>
        <w:tc>
          <w:tcPr>
            <w:tcW w:w="2202" w:type="dxa"/>
            <w:tcBorders>
              <w:top w:val="single" w:sz="4" w:space="0" w:color="auto"/>
              <w:left w:val="single" w:sz="4" w:space="0" w:color="auto"/>
              <w:bottom w:val="single" w:sz="4" w:space="0" w:color="auto"/>
              <w:right w:val="single" w:sz="4" w:space="0" w:color="auto"/>
            </w:tcBorders>
          </w:tcPr>
          <w:p w14:paraId="6A125E58" w14:textId="77777777" w:rsidR="0068431B" w:rsidRPr="00E916D9" w:rsidRDefault="0068431B" w:rsidP="001643B0">
            <w:pPr>
              <w:widowControl w:val="0"/>
              <w:spacing w:before="60" w:after="60"/>
              <w:rPr>
                <w:rFonts w:ascii="Arial" w:hAnsi="Arial" w:cs="Arial"/>
                <w:snapToGrid w:val="0"/>
                <w:sz w:val="20"/>
                <w:szCs w:val="20"/>
                <w:highlight w:val="yellow"/>
              </w:rPr>
            </w:pPr>
          </w:p>
        </w:tc>
      </w:tr>
      <w:tr w:rsidR="0068431B" w14:paraId="2810788C"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4F0A58DB" w14:textId="3AC1AB9B" w:rsidR="0068431B" w:rsidRPr="00BE1653" w:rsidRDefault="0068431B" w:rsidP="001643B0">
            <w:pPr>
              <w:widowControl w:val="0"/>
              <w:spacing w:before="60" w:after="60"/>
              <w:rPr>
                <w:rFonts w:ascii="Arial" w:hAnsi="Arial" w:cs="Arial"/>
                <w:i/>
                <w:snapToGrid w:val="0"/>
                <w:sz w:val="20"/>
                <w:szCs w:val="20"/>
              </w:rPr>
            </w:pPr>
            <w:r w:rsidRPr="00BE1653">
              <w:rPr>
                <w:rFonts w:ascii="Arial" w:hAnsi="Arial" w:cs="Arial"/>
                <w:i/>
                <w:snapToGrid w:val="0"/>
                <w:sz w:val="20"/>
                <w:szCs w:val="20"/>
              </w:rPr>
              <w:t xml:space="preserve">Z toho: dotace z ……………… </w:t>
            </w:r>
          </w:p>
        </w:tc>
        <w:tc>
          <w:tcPr>
            <w:tcW w:w="1478" w:type="dxa"/>
            <w:tcBorders>
              <w:top w:val="single" w:sz="4" w:space="0" w:color="auto"/>
              <w:left w:val="single" w:sz="4" w:space="0" w:color="auto"/>
              <w:bottom w:val="single" w:sz="4" w:space="0" w:color="auto"/>
              <w:right w:val="single" w:sz="4" w:space="0" w:color="auto"/>
            </w:tcBorders>
          </w:tcPr>
          <w:p w14:paraId="5AFFADF6" w14:textId="77777777" w:rsidR="0068431B" w:rsidRPr="00E916D9" w:rsidRDefault="0068431B" w:rsidP="001643B0">
            <w:pPr>
              <w:widowControl w:val="0"/>
              <w:spacing w:before="60" w:after="60"/>
              <w:rPr>
                <w:rFonts w:ascii="Arial" w:hAnsi="Arial" w:cs="Arial"/>
                <w:snapToGrid w:val="0"/>
                <w:sz w:val="20"/>
                <w:szCs w:val="20"/>
                <w:highlight w:val="yellow"/>
              </w:rPr>
            </w:pPr>
          </w:p>
        </w:tc>
        <w:tc>
          <w:tcPr>
            <w:tcW w:w="2202" w:type="dxa"/>
            <w:tcBorders>
              <w:top w:val="single" w:sz="4" w:space="0" w:color="auto"/>
              <w:left w:val="single" w:sz="4" w:space="0" w:color="auto"/>
              <w:bottom w:val="single" w:sz="4" w:space="0" w:color="auto"/>
              <w:right w:val="single" w:sz="4" w:space="0" w:color="auto"/>
            </w:tcBorders>
          </w:tcPr>
          <w:p w14:paraId="1DC19F7E" w14:textId="77777777" w:rsidR="0068431B" w:rsidRPr="00E916D9" w:rsidRDefault="0068431B" w:rsidP="001643B0">
            <w:pPr>
              <w:widowControl w:val="0"/>
              <w:spacing w:before="60" w:after="60"/>
              <w:rPr>
                <w:rFonts w:ascii="Arial" w:hAnsi="Arial" w:cs="Arial"/>
                <w:snapToGrid w:val="0"/>
                <w:sz w:val="20"/>
                <w:szCs w:val="20"/>
                <w:highlight w:val="yellow"/>
              </w:rPr>
            </w:pPr>
          </w:p>
        </w:tc>
      </w:tr>
      <w:tr w:rsidR="0068431B" w14:paraId="5D6F279D"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14F74CEF" w14:textId="48518173" w:rsidR="0068431B" w:rsidRPr="00BE1653" w:rsidRDefault="0068431B" w:rsidP="003D0517">
            <w:pPr>
              <w:widowControl w:val="0"/>
              <w:spacing w:before="60" w:after="60"/>
              <w:rPr>
                <w:rFonts w:ascii="Arial" w:hAnsi="Arial" w:cs="Arial"/>
                <w:b/>
                <w:snapToGrid w:val="0"/>
                <w:sz w:val="20"/>
                <w:szCs w:val="20"/>
              </w:rPr>
            </w:pPr>
            <w:r w:rsidRPr="00BE1653">
              <w:rPr>
                <w:rFonts w:ascii="Arial" w:hAnsi="Arial" w:cs="Arial"/>
                <w:b/>
                <w:snapToGrid w:val="0"/>
                <w:sz w:val="20"/>
                <w:szCs w:val="20"/>
              </w:rPr>
              <w:t>Celkové způsobilé výdaje</w:t>
            </w:r>
            <w:r w:rsidR="003D0517">
              <w:rPr>
                <w:rStyle w:val="Znakapoznpodarou"/>
                <w:rFonts w:ascii="Arial" w:hAnsi="Arial" w:cs="Arial"/>
                <w:b/>
                <w:snapToGrid w:val="0"/>
                <w:sz w:val="20"/>
                <w:szCs w:val="20"/>
              </w:rPr>
              <w:footnoteReference w:id="6"/>
            </w:r>
          </w:p>
        </w:tc>
        <w:tc>
          <w:tcPr>
            <w:tcW w:w="1478" w:type="dxa"/>
            <w:tcBorders>
              <w:top w:val="single" w:sz="4" w:space="0" w:color="auto"/>
              <w:left w:val="single" w:sz="4" w:space="0" w:color="auto"/>
              <w:bottom w:val="single" w:sz="4" w:space="0" w:color="auto"/>
              <w:right w:val="single" w:sz="4" w:space="0" w:color="auto"/>
            </w:tcBorders>
          </w:tcPr>
          <w:p w14:paraId="6E4F2910"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DE74C83"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100</w:t>
            </w:r>
          </w:p>
        </w:tc>
      </w:tr>
      <w:tr w:rsidR="0068431B" w14:paraId="2A35B969"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0C4F8CC7"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Celkové nezpůsobilé výdaje</w:t>
            </w:r>
          </w:p>
        </w:tc>
        <w:tc>
          <w:tcPr>
            <w:tcW w:w="1478" w:type="dxa"/>
            <w:tcBorders>
              <w:top w:val="single" w:sz="4" w:space="0" w:color="auto"/>
              <w:left w:val="single" w:sz="4" w:space="0" w:color="auto"/>
              <w:bottom w:val="single" w:sz="4" w:space="0" w:color="auto"/>
              <w:right w:val="single" w:sz="4" w:space="0" w:color="auto"/>
            </w:tcBorders>
          </w:tcPr>
          <w:p w14:paraId="62D8607E"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21FAB670"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w:t>
            </w:r>
          </w:p>
        </w:tc>
      </w:tr>
      <w:tr w:rsidR="0068431B" w14:paraId="3D5CE1DC"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6A16B900"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Celkové výdaje projektu</w:t>
            </w:r>
          </w:p>
        </w:tc>
        <w:tc>
          <w:tcPr>
            <w:tcW w:w="1478" w:type="dxa"/>
            <w:tcBorders>
              <w:top w:val="single" w:sz="4" w:space="0" w:color="auto"/>
              <w:left w:val="single" w:sz="4" w:space="0" w:color="auto"/>
              <w:bottom w:val="single" w:sz="4" w:space="0" w:color="auto"/>
              <w:right w:val="single" w:sz="4" w:space="0" w:color="auto"/>
            </w:tcBorders>
          </w:tcPr>
          <w:p w14:paraId="04C41643"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7196B2F9"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w:t>
            </w:r>
          </w:p>
        </w:tc>
      </w:tr>
    </w:tbl>
    <w:p w14:paraId="10A03C5E" w14:textId="77777777" w:rsidR="0068431B" w:rsidRDefault="0068431B" w:rsidP="0068431B">
      <w:pPr>
        <w:spacing w:before="120" w:after="120" w:line="271" w:lineRule="auto"/>
        <w:ind w:left="357"/>
        <w:jc w:val="both"/>
        <w:rPr>
          <w:rFonts w:ascii="Arial" w:hAnsi="Arial" w:cs="Arial"/>
          <w:sz w:val="22"/>
          <w:szCs w:val="22"/>
        </w:rPr>
      </w:pPr>
    </w:p>
    <w:p w14:paraId="31C13A22" w14:textId="2BEBD03B" w:rsidR="009132E6" w:rsidRPr="00BF657C" w:rsidRDefault="009132E6" w:rsidP="0042247B">
      <w:pPr>
        <w:numPr>
          <w:ilvl w:val="0"/>
          <w:numId w:val="13"/>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Celková částka poskytnuté dotace uvedená v Rozhodnutí nebude překročena. V případě, že v průběhu realizace projektu dojde ke snížení způsobilých výdajů, musí být vždy za celý projekt zachovány procentní podíly jednotlivých zdrojů financování. </w:t>
      </w:r>
    </w:p>
    <w:p w14:paraId="1764309E" w14:textId="77777777"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lastRenderedPageBreak/>
        <w:t xml:space="preserve">Celková částka poskytnuté dotace bude příjemci proplacena na základě výdajů vynaložených v souladu s pravidly způsobilosti uvedenými v OPPŽP a SPPŽP. Výdaje, které nejsou v souladu s pravidly způsobilosti (věcná, časová, místní způsobilost výdaje) a/nebo nejsou přiměřené (pravidla 3E) a/nebo správně vykázané, jsou nezpůsobilé, i kdyby jinak definici způsobilých výdajů odpovídaly. Nezpůsobilé výdaje hradí příjemce z vlastních zdrojů. </w:t>
      </w:r>
    </w:p>
    <w:p w14:paraId="79A9CC86" w14:textId="77777777" w:rsidR="009132E6" w:rsidRPr="00BF657C" w:rsidRDefault="009132E6" w:rsidP="0042247B">
      <w:pPr>
        <w:pStyle w:val="Zkladntext3"/>
        <w:tabs>
          <w:tab w:val="left" w:pos="360"/>
          <w:tab w:val="left" w:pos="426"/>
          <w:tab w:val="left" w:pos="786"/>
        </w:tabs>
        <w:spacing w:before="120" w:line="271" w:lineRule="auto"/>
        <w:jc w:val="both"/>
        <w:rPr>
          <w:rFonts w:ascii="Arial" w:hAnsi="Arial" w:cs="Arial"/>
          <w:sz w:val="22"/>
          <w:szCs w:val="22"/>
        </w:rPr>
      </w:pPr>
    </w:p>
    <w:p w14:paraId="02183A8D"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IV</w:t>
      </w:r>
    </w:p>
    <w:p w14:paraId="768AEF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Podmínky, na které je poskytnutí dotace vázáno</w:t>
      </w:r>
    </w:p>
    <w:p w14:paraId="4B032437"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Tabulka finančních oprav</w:t>
      </w:r>
      <w:r w:rsidRPr="00BF657C">
        <w:rPr>
          <w:rStyle w:val="Znakapoznpodarou"/>
          <w:rFonts w:ascii="Arial" w:hAnsi="Arial" w:cs="Arial"/>
          <w:snapToGrid w:val="0"/>
          <w:sz w:val="22"/>
          <w:szCs w:val="22"/>
        </w:rPr>
        <w:footnoteReference w:id="7"/>
      </w:r>
      <w:r w:rsidRPr="00BF657C">
        <w:rPr>
          <w:rFonts w:ascii="Arial" w:hAnsi="Arial" w:cs="Arial"/>
          <w:snapToGrid w:val="0"/>
          <w:sz w:val="22"/>
          <w:szCs w:val="22"/>
        </w:rPr>
        <w:t xml:space="preserve"> za porušení podmínek, na které je poskytnutí dotace vázáno</w:t>
      </w:r>
      <w:r w:rsidRPr="00BF657C">
        <w:rPr>
          <w:rStyle w:val="Znakapoznpodarou"/>
          <w:rFonts w:ascii="Arial" w:hAnsi="Arial" w:cs="Arial"/>
          <w:snapToGrid w:val="0"/>
          <w:sz w:val="22"/>
          <w:szCs w:val="22"/>
        </w:rPr>
        <w:footnoteReference w:id="8"/>
      </w:r>
      <w:r w:rsidRPr="00BF657C">
        <w:rPr>
          <w:rFonts w:ascii="Arial" w:hAnsi="Arial" w:cs="Arial"/>
          <w:snapToGrid w:val="0"/>
          <w:sz w:val="22"/>
          <w:szCs w:val="22"/>
        </w:rPr>
        <w:t>:</w:t>
      </w:r>
    </w:p>
    <w:tbl>
      <w:tblPr>
        <w:tblStyle w:val="Mkatabulky"/>
        <w:tblW w:w="9067" w:type="dxa"/>
        <w:tblLayout w:type="fixed"/>
        <w:tblLook w:val="04A0" w:firstRow="1" w:lastRow="0" w:firstColumn="1" w:lastColumn="0" w:noHBand="0" w:noVBand="1"/>
      </w:tblPr>
      <w:tblGrid>
        <w:gridCol w:w="4533"/>
        <w:gridCol w:w="4534"/>
      </w:tblGrid>
      <w:tr w:rsidR="009132E6" w:rsidRPr="00BF657C" w14:paraId="55824B7C" w14:textId="77777777" w:rsidTr="000F71D2">
        <w:trPr>
          <w:trHeight w:val="589"/>
        </w:trPr>
        <w:tc>
          <w:tcPr>
            <w:tcW w:w="4533" w:type="dxa"/>
          </w:tcPr>
          <w:p w14:paraId="52914140" w14:textId="77777777" w:rsidR="009132E6" w:rsidRPr="00BF657C" w:rsidRDefault="009132E6" w:rsidP="0042247B">
            <w:pPr>
              <w:pStyle w:val="Odstavecseseznamem"/>
              <w:tabs>
                <w:tab w:val="left" w:pos="360"/>
                <w:tab w:val="left" w:pos="786"/>
              </w:tabs>
              <w:spacing w:before="120" w:after="120" w:line="271" w:lineRule="auto"/>
              <w:ind w:left="360"/>
              <w:jc w:val="center"/>
              <w:rPr>
                <w:rFonts w:ascii="Arial" w:hAnsi="Arial" w:cs="Arial"/>
                <w:b/>
                <w:bCs/>
                <w:snapToGrid w:val="0"/>
                <w:sz w:val="22"/>
                <w:szCs w:val="22"/>
              </w:rPr>
            </w:pPr>
            <w:r w:rsidRPr="00BF657C">
              <w:rPr>
                <w:rFonts w:ascii="Arial" w:hAnsi="Arial" w:cs="Arial"/>
                <w:b/>
                <w:bCs/>
                <w:snapToGrid w:val="0"/>
                <w:sz w:val="22"/>
                <w:szCs w:val="22"/>
              </w:rPr>
              <w:t>Podmínka</w:t>
            </w:r>
          </w:p>
        </w:tc>
        <w:tc>
          <w:tcPr>
            <w:tcW w:w="4534" w:type="dxa"/>
          </w:tcPr>
          <w:p w14:paraId="298103FA" w14:textId="77777777" w:rsidR="009132E6" w:rsidRPr="00BF657C" w:rsidRDefault="009132E6" w:rsidP="0042247B">
            <w:pPr>
              <w:spacing w:before="120" w:after="120" w:line="271" w:lineRule="auto"/>
              <w:jc w:val="center"/>
              <w:rPr>
                <w:rFonts w:ascii="Arial" w:hAnsi="Arial" w:cs="Arial"/>
                <w:b/>
                <w:bCs/>
                <w:snapToGrid w:val="0"/>
                <w:sz w:val="22"/>
                <w:szCs w:val="22"/>
              </w:rPr>
            </w:pPr>
            <w:r w:rsidRPr="00BF657C">
              <w:rPr>
                <w:rFonts w:ascii="Arial" w:hAnsi="Arial" w:cs="Arial"/>
                <w:b/>
                <w:bCs/>
                <w:sz w:val="22"/>
                <w:szCs w:val="22"/>
                <w:lang w:eastAsia="ar-SA"/>
              </w:rPr>
              <w:t>Finanční oprava</w:t>
            </w:r>
          </w:p>
        </w:tc>
      </w:tr>
      <w:tr w:rsidR="009132E6" w:rsidRPr="00BF657C" w14:paraId="6C6B2EAC" w14:textId="77777777" w:rsidTr="0059122B">
        <w:trPr>
          <w:trHeight w:val="518"/>
        </w:trPr>
        <w:tc>
          <w:tcPr>
            <w:tcW w:w="9067" w:type="dxa"/>
            <w:gridSpan w:val="2"/>
            <w:shd w:val="clear" w:color="auto" w:fill="D9D9D9" w:themeFill="background1" w:themeFillShade="D9"/>
          </w:tcPr>
          <w:p w14:paraId="0296C0B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Účel a cíl projektu</w:t>
            </w:r>
          </w:p>
        </w:tc>
      </w:tr>
      <w:tr w:rsidR="009132E6" w:rsidRPr="00BF657C" w14:paraId="66D2A3FF" w14:textId="77777777" w:rsidTr="0059122B">
        <w:trPr>
          <w:trHeight w:val="1685"/>
        </w:trPr>
        <w:tc>
          <w:tcPr>
            <w:tcW w:w="4533" w:type="dxa"/>
          </w:tcPr>
          <w:p w14:paraId="66EA7DA9" w14:textId="77777777" w:rsidR="009132E6" w:rsidRPr="00BF657C" w:rsidRDefault="009132E6" w:rsidP="0042247B">
            <w:pPr>
              <w:pStyle w:val="Odstavecseseznamem"/>
              <w:numPr>
                <w:ilvl w:val="1"/>
                <w:numId w:val="24"/>
              </w:numPr>
              <w:spacing w:before="120" w:after="120" w:line="271" w:lineRule="auto"/>
              <w:jc w:val="both"/>
              <w:rPr>
                <w:rFonts w:ascii="Arial" w:hAnsi="Arial" w:cs="Arial"/>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účelu projektu</w:t>
            </w:r>
            <w:r w:rsidRPr="00BF657C">
              <w:rPr>
                <w:rFonts w:ascii="Arial" w:hAnsi="Arial" w:cs="Arial"/>
                <w:snapToGrid w:val="0"/>
                <w:sz w:val="22"/>
                <w:szCs w:val="22"/>
              </w:rPr>
              <w:t>.</w:t>
            </w:r>
          </w:p>
        </w:tc>
        <w:tc>
          <w:tcPr>
            <w:tcW w:w="4534" w:type="dxa"/>
          </w:tcPr>
          <w:p w14:paraId="4CE3B301" w14:textId="08AE1048" w:rsidR="009132E6" w:rsidRPr="00BF657C" w:rsidRDefault="009132E6" w:rsidP="0042247B">
            <w:pPr>
              <w:spacing w:before="120" w:after="120" w:line="271" w:lineRule="auto"/>
              <w:jc w:val="both"/>
              <w:rPr>
                <w:rFonts w:ascii="Arial" w:hAnsi="Arial" w:cs="Arial"/>
                <w:sz w:val="22"/>
                <w:szCs w:val="22"/>
              </w:rPr>
            </w:pPr>
            <w:bookmarkStart w:id="7" w:name="_Hlk97891879"/>
            <w:r w:rsidRPr="00BF657C">
              <w:rPr>
                <w:rFonts w:ascii="Arial" w:hAnsi="Arial" w:cs="Arial"/>
                <w:sz w:val="22"/>
                <w:szCs w:val="22"/>
              </w:rPr>
              <w:t>Pokud dojde k naplnění účelu projektu alespoň v termínu pro podání závěrečné zprávy o realizaci projektu, příjemce je vyzván k podání Žádosti o změnu na úpravu termínu ukončení realizace projektu a</w:t>
            </w:r>
            <w:r w:rsidR="00AB53F1">
              <w:rPr>
                <w:rFonts w:ascii="Arial" w:hAnsi="Arial" w:cs="Arial"/>
                <w:sz w:val="22"/>
                <w:szCs w:val="22"/>
              </w:rPr>
              <w:t> </w:t>
            </w:r>
            <w:r w:rsidRPr="00BF657C">
              <w:rPr>
                <w:rFonts w:ascii="Arial" w:hAnsi="Arial" w:cs="Arial"/>
                <w:sz w:val="22"/>
                <w:szCs w:val="22"/>
              </w:rPr>
              <w:t>postupuje se podle bodu 5 d).</w:t>
            </w:r>
          </w:p>
          <w:p w14:paraId="56571BCE" w14:textId="3320413B"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z w:val="22"/>
                <w:szCs w:val="22"/>
              </w:rPr>
              <w:t>Pokud není účel projektu naplněn ani v termínu pro podání závěrečné zprávy o</w:t>
            </w:r>
            <w:r w:rsidR="00AB53F1">
              <w:rPr>
                <w:rFonts w:ascii="Arial" w:hAnsi="Arial" w:cs="Arial"/>
                <w:sz w:val="22"/>
                <w:szCs w:val="22"/>
              </w:rPr>
              <w:t> </w:t>
            </w:r>
            <w:r w:rsidRPr="00BF657C">
              <w:rPr>
                <w:rFonts w:ascii="Arial" w:hAnsi="Arial" w:cs="Arial"/>
                <w:sz w:val="22"/>
                <w:szCs w:val="22"/>
              </w:rPr>
              <w:t>realizaci projektu, činí finanční oprava 100</w:t>
            </w:r>
            <w:r w:rsidR="00AB53F1">
              <w:rPr>
                <w:rFonts w:ascii="Arial" w:hAnsi="Arial" w:cs="Arial"/>
                <w:sz w:val="22"/>
                <w:szCs w:val="22"/>
              </w:rPr>
              <w:t> </w:t>
            </w:r>
            <w:r w:rsidRPr="00BF657C">
              <w:rPr>
                <w:rFonts w:ascii="Arial" w:hAnsi="Arial" w:cs="Arial"/>
                <w:sz w:val="22"/>
                <w:szCs w:val="22"/>
              </w:rPr>
              <w:t>% částky poskytnuté dotace.</w:t>
            </w:r>
            <w:bookmarkEnd w:id="7"/>
          </w:p>
        </w:tc>
      </w:tr>
      <w:tr w:rsidR="009132E6" w:rsidRPr="00BF657C" w14:paraId="1469AF92" w14:textId="77777777" w:rsidTr="000F71D2">
        <w:trPr>
          <w:trHeight w:val="1448"/>
        </w:trPr>
        <w:tc>
          <w:tcPr>
            <w:tcW w:w="4533" w:type="dxa"/>
          </w:tcPr>
          <w:p w14:paraId="39EA58A3" w14:textId="77777777" w:rsidR="009132E6" w:rsidRPr="00BF657C" w:rsidRDefault="009132E6" w:rsidP="0042247B">
            <w:pPr>
              <w:pStyle w:val="Odstavecseseznamem"/>
              <w:numPr>
                <w:ilvl w:val="1"/>
                <w:numId w:val="24"/>
              </w:numPr>
              <w:tabs>
                <w:tab w:val="left" w:pos="786"/>
              </w:tabs>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cílů projektu.</w:t>
            </w:r>
          </w:p>
        </w:tc>
        <w:tc>
          <w:tcPr>
            <w:tcW w:w="4534" w:type="dxa"/>
          </w:tcPr>
          <w:p w14:paraId="208E76A1" w14:textId="21ECA608" w:rsidR="009132E6" w:rsidRPr="000F71D2"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výdajů připadajících na předmětný cíl projektu, který nebyl naplněn, případně jeho alikvótní část.</w:t>
            </w:r>
          </w:p>
        </w:tc>
      </w:tr>
      <w:tr w:rsidR="009132E6" w:rsidRPr="00BF657C" w14:paraId="36B0664F" w14:textId="77777777" w:rsidTr="0059122B">
        <w:trPr>
          <w:trHeight w:val="516"/>
        </w:trPr>
        <w:tc>
          <w:tcPr>
            <w:tcW w:w="9067" w:type="dxa"/>
            <w:gridSpan w:val="2"/>
            <w:shd w:val="clear" w:color="auto" w:fill="D9D9D9" w:themeFill="background1" w:themeFillShade="D9"/>
          </w:tcPr>
          <w:p w14:paraId="3581268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Způsobilost výdajů</w:t>
            </w:r>
          </w:p>
        </w:tc>
      </w:tr>
      <w:tr w:rsidR="009132E6" w:rsidRPr="00BF657C" w14:paraId="10D05BEF" w14:textId="77777777" w:rsidTr="0059122B">
        <w:tc>
          <w:tcPr>
            <w:tcW w:w="4533" w:type="dxa"/>
          </w:tcPr>
          <w:p w14:paraId="2851A6F0" w14:textId="77777777" w:rsidR="009132E6" w:rsidRPr="00BF657C" w:rsidRDefault="009132E6" w:rsidP="0042247B">
            <w:pPr>
              <w:spacing w:before="120" w:after="120" w:line="271" w:lineRule="auto"/>
              <w:jc w:val="both"/>
              <w:rPr>
                <w:rFonts w:ascii="Arial" w:hAnsi="Arial" w:cs="Arial"/>
                <w:sz w:val="22"/>
                <w:szCs w:val="22"/>
              </w:rPr>
            </w:pPr>
            <w:bookmarkStart w:id="8" w:name="_Hlk94096550"/>
            <w:r w:rsidRPr="00BF657C">
              <w:rPr>
                <w:rFonts w:ascii="Arial" w:hAnsi="Arial" w:cs="Arial"/>
                <w:sz w:val="22"/>
                <w:szCs w:val="22"/>
              </w:rPr>
              <w:t>Způsobilé výdaje projektu musí splňovat níže uvedená hlediska způsobilosti:</w:t>
            </w:r>
          </w:p>
          <w:p w14:paraId="5F7E0E8A" w14:textId="5F12FE9C"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lastRenderedPageBreak/>
              <w:t>Věcná způsobilost výdaje:</w:t>
            </w:r>
            <w:r w:rsidRPr="00BF657C">
              <w:rPr>
                <w:rFonts w:ascii="Arial" w:hAnsi="Arial" w:cs="Arial"/>
                <w:sz w:val="22"/>
                <w:szCs w:val="22"/>
              </w:rPr>
              <w:t xml:space="preserve"> Výdaj musí být vynaložený v souladu s předpisy a</w:t>
            </w:r>
            <w:r w:rsidR="00AB53F1">
              <w:rPr>
                <w:rFonts w:ascii="Arial" w:hAnsi="Arial" w:cs="Arial"/>
                <w:sz w:val="22"/>
                <w:szCs w:val="22"/>
              </w:rPr>
              <w:t> </w:t>
            </w:r>
            <w:r w:rsidRPr="00BF657C">
              <w:rPr>
                <w:rFonts w:ascii="Arial" w:hAnsi="Arial" w:cs="Arial"/>
                <w:sz w:val="22"/>
                <w:szCs w:val="22"/>
              </w:rPr>
              <w:t>dokumenty uvedenými v části I odst. 3 Podmínek.</w:t>
            </w:r>
          </w:p>
          <w:p w14:paraId="0200BDAC" w14:textId="76BEA11A"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Přiměřenost výdaje:</w:t>
            </w:r>
            <w:r w:rsidRPr="00BF657C">
              <w:rPr>
                <w:rFonts w:ascii="Arial" w:hAnsi="Arial" w:cs="Arial"/>
                <w:sz w:val="22"/>
                <w:szCs w:val="22"/>
              </w:rPr>
              <w:t xml:space="preserve"> Výdaj je hospodárný, účelný a efektivní (dále jen „pravidla 3E“) a</w:t>
            </w:r>
            <w:r w:rsidR="00AB53F1">
              <w:rPr>
                <w:rFonts w:ascii="Arial" w:hAnsi="Arial" w:cs="Arial"/>
                <w:sz w:val="22"/>
                <w:szCs w:val="22"/>
              </w:rPr>
              <w:t> </w:t>
            </w:r>
            <w:r w:rsidRPr="00BF657C">
              <w:rPr>
                <w:rFonts w:ascii="Arial" w:hAnsi="Arial" w:cs="Arial"/>
                <w:sz w:val="22"/>
                <w:szCs w:val="22"/>
              </w:rPr>
              <w:t>jeho výše odpovídá cenám v místě a čase obvyklým.</w:t>
            </w:r>
          </w:p>
          <w:p w14:paraId="7179146C"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Časová způsobilost výdaje:</w:t>
            </w:r>
            <w:r w:rsidRPr="00BF657C">
              <w:rPr>
                <w:rFonts w:ascii="Arial" w:hAnsi="Arial" w:cs="Arial"/>
                <w:sz w:val="22"/>
                <w:szCs w:val="22"/>
              </w:rPr>
              <w:t xml:space="preserve"> Výdaj je časově způsobilý, pokud věcně spadá do období od 1. 1. 2021 do data ukončení realizace projektu.</w:t>
            </w:r>
          </w:p>
          <w:p w14:paraId="4D116221"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sz w:val="22"/>
                <w:szCs w:val="22"/>
              </w:rPr>
              <w:t>Místní způsobilost výdaje:</w:t>
            </w:r>
            <w:r w:rsidRPr="00BF657C">
              <w:rPr>
                <w:rFonts w:ascii="Arial" w:hAnsi="Arial" w:cs="Arial"/>
                <w:sz w:val="22"/>
                <w:szCs w:val="22"/>
              </w:rPr>
              <w:t xml:space="preserve"> Výdaj je místně způsobilý, pokud je realizován na území stanoveném v příslušné výzvě IROP. </w:t>
            </w:r>
          </w:p>
          <w:p w14:paraId="12A6D1F5" w14:textId="71735B85"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b/>
                <w:bCs/>
                <w:sz w:val="22"/>
                <w:szCs w:val="22"/>
              </w:rPr>
              <w:t xml:space="preserve">Prokazování oprávněnosti výdaje: </w:t>
            </w:r>
            <w:r w:rsidRPr="00BF657C">
              <w:rPr>
                <w:rFonts w:ascii="Arial" w:hAnsi="Arial" w:cs="Arial"/>
                <w:sz w:val="22"/>
                <w:szCs w:val="22"/>
              </w:rPr>
              <w:t>Výdaj musí být prokazatelně vynaložen a</w:t>
            </w:r>
            <w:r w:rsidR="00AB53F1">
              <w:rPr>
                <w:rFonts w:ascii="Arial" w:hAnsi="Arial" w:cs="Arial"/>
                <w:sz w:val="22"/>
                <w:szCs w:val="22"/>
              </w:rPr>
              <w:t> </w:t>
            </w:r>
            <w:r w:rsidRPr="00BF657C">
              <w:rPr>
                <w:rFonts w:ascii="Arial" w:hAnsi="Arial" w:cs="Arial"/>
                <w:sz w:val="22"/>
                <w:szCs w:val="22"/>
              </w:rPr>
              <w:t xml:space="preserve">doložen příslušným účetním, daňovým či jiným dokladem. Prostřednictvím dokladů prokazuje příjemce časovou způsobilost, přímou vazbu vynaloženého výdaje na projekt a jeho nezbytnost pro realizaci projektu. </w:t>
            </w:r>
          </w:p>
        </w:tc>
        <w:tc>
          <w:tcPr>
            <w:tcW w:w="4534" w:type="dxa"/>
          </w:tcPr>
          <w:p w14:paraId="24D169B0"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w:t>
            </w:r>
            <w:r w:rsidRPr="00BF657C">
              <w:rPr>
                <w:rFonts w:ascii="Arial" w:hAnsi="Arial" w:cs="Arial"/>
                <w:sz w:val="22"/>
                <w:szCs w:val="22"/>
              </w:rPr>
              <w:t xml:space="preserve">inanční oprava bude odpovídat výši nezpůsobilého výdaje, případně částce </w:t>
            </w:r>
            <w:r w:rsidRPr="00BF657C">
              <w:rPr>
                <w:rFonts w:ascii="Arial" w:hAnsi="Arial" w:cs="Arial"/>
                <w:sz w:val="22"/>
                <w:szCs w:val="22"/>
              </w:rPr>
              <w:lastRenderedPageBreak/>
              <w:t xml:space="preserve">porušující pravidla 3E (u výdaje, který v části porušuje pravidla 3E). </w:t>
            </w:r>
          </w:p>
        </w:tc>
      </w:tr>
      <w:tr w:rsidR="009132E6" w:rsidRPr="00BF657C" w14:paraId="1A6D2A47" w14:textId="77777777" w:rsidTr="0059122B">
        <w:trPr>
          <w:trHeight w:val="516"/>
        </w:trPr>
        <w:tc>
          <w:tcPr>
            <w:tcW w:w="9067" w:type="dxa"/>
            <w:gridSpan w:val="2"/>
            <w:shd w:val="clear" w:color="auto" w:fill="D9D9D9" w:themeFill="background1" w:themeFillShade="D9"/>
          </w:tcPr>
          <w:p w14:paraId="24638EE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Zadávání zakázek</w:t>
            </w:r>
          </w:p>
        </w:tc>
      </w:tr>
      <w:bookmarkEnd w:id="8"/>
      <w:tr w:rsidR="009132E6" w:rsidRPr="00BF657C" w14:paraId="297C73D0" w14:textId="77777777" w:rsidTr="0059122B">
        <w:tc>
          <w:tcPr>
            <w:tcW w:w="4533" w:type="dxa"/>
          </w:tcPr>
          <w:p w14:paraId="68FBA5C8"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Při realizaci projektu bude uskutečňováno zadávání zakázek zejména v souladu se zákonem č. 134/2016 Sb., o zadávání veřejných zakázek, ve znění pozdějších předpisů (dále jen „ZZVZ“). </w:t>
            </w:r>
          </w:p>
          <w:p w14:paraId="1913C82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Pokud příjemce není povinen postupovat podle ZZVZ, postupuje v souladu s Metodickým pokynem pro oblast zadávání zakázek pro programové období 2021-2027 (dále jen „MPZ“). </w:t>
            </w:r>
          </w:p>
        </w:tc>
        <w:tc>
          <w:tcPr>
            <w:tcW w:w="4534" w:type="dxa"/>
          </w:tcPr>
          <w:p w14:paraId="26F1E8CB" w14:textId="4042CAAC"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 souladu s Pokyny Evropské komise ke stanovení finančních oprav, jež mají být provedeny u</w:t>
            </w:r>
            <w:r w:rsidR="00AB53F1">
              <w:rPr>
                <w:rFonts w:ascii="Arial" w:hAnsi="Arial" w:cs="Arial"/>
                <w:snapToGrid w:val="0"/>
                <w:sz w:val="22"/>
                <w:szCs w:val="22"/>
              </w:rPr>
              <w:t> </w:t>
            </w:r>
            <w:r w:rsidRPr="00BF657C">
              <w:rPr>
                <w:rFonts w:ascii="Arial" w:hAnsi="Arial" w:cs="Arial"/>
                <w:snapToGrid w:val="0"/>
                <w:sz w:val="22"/>
                <w:szCs w:val="22"/>
              </w:rPr>
              <w:t>výdajů financovaných Unií v rámci sdíleného řízení v případě nedodržení pravidel pro veřejné zakázky. Výčet porušení a odpovídajících sazeb finančních oprav je uveden v</w:t>
            </w:r>
            <w:r w:rsidRPr="00BF657C">
              <w:rPr>
                <w:rFonts w:ascii="Arial" w:hAnsi="Arial" w:cs="Arial"/>
                <w:sz w:val="22"/>
                <w:szCs w:val="22"/>
              </w:rPr>
              <w:t> </w:t>
            </w:r>
            <w:r w:rsidRPr="00BF657C">
              <w:rPr>
                <w:rFonts w:ascii="Arial" w:hAnsi="Arial" w:cs="Arial"/>
                <w:snapToGrid w:val="0"/>
                <w:sz w:val="22"/>
                <w:szCs w:val="22"/>
              </w:rPr>
              <w:t xml:space="preserve">příloze OPPŽP č. 1 </w:t>
            </w:r>
            <w:r w:rsidRPr="00BF657C">
              <w:rPr>
                <w:rFonts w:ascii="Arial" w:hAnsi="Arial" w:cs="Arial"/>
                <w:i/>
                <w:iCs/>
                <w:snapToGrid w:val="0"/>
                <w:sz w:val="22"/>
                <w:szCs w:val="22"/>
              </w:rPr>
              <w:t>Finanční opravy za nedodržení postupu, stanoveného v ZZVZ a v MPZ</w:t>
            </w:r>
            <w:r w:rsidRPr="00BF657C">
              <w:rPr>
                <w:rFonts w:ascii="Arial" w:hAnsi="Arial" w:cs="Arial"/>
                <w:snapToGrid w:val="0"/>
                <w:sz w:val="22"/>
                <w:szCs w:val="22"/>
              </w:rPr>
              <w:t xml:space="preserve">. </w:t>
            </w:r>
          </w:p>
        </w:tc>
      </w:tr>
      <w:tr w:rsidR="009132E6" w:rsidRPr="00BF657C" w14:paraId="3F732B42" w14:textId="77777777" w:rsidTr="0059122B">
        <w:trPr>
          <w:trHeight w:val="516"/>
        </w:trPr>
        <w:tc>
          <w:tcPr>
            <w:tcW w:w="9067" w:type="dxa"/>
            <w:gridSpan w:val="2"/>
            <w:shd w:val="clear" w:color="auto" w:fill="D9D9D9" w:themeFill="background1" w:themeFillShade="D9"/>
          </w:tcPr>
          <w:p w14:paraId="2673B1A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Zpráva o realizaci projektu, zpráva o udržitelnosti projektu</w:t>
            </w:r>
          </w:p>
        </w:tc>
      </w:tr>
      <w:tr w:rsidR="009132E6" w:rsidRPr="00BF657C" w14:paraId="462F490E" w14:textId="77777777" w:rsidTr="0059122B">
        <w:trPr>
          <w:trHeight w:val="1344"/>
        </w:trPr>
        <w:tc>
          <w:tcPr>
            <w:tcW w:w="4533" w:type="dxa"/>
          </w:tcPr>
          <w:p w14:paraId="404F69C7" w14:textId="5D660EE9"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v souladu s lhůtami a</w:t>
            </w:r>
            <w:r w:rsidR="00AB53F1">
              <w:rPr>
                <w:rFonts w:ascii="Arial" w:hAnsi="Arial" w:cs="Arial"/>
                <w:snapToGrid w:val="0"/>
                <w:sz w:val="22"/>
                <w:szCs w:val="22"/>
              </w:rPr>
              <w:t> </w:t>
            </w:r>
            <w:r w:rsidRPr="00BF657C">
              <w:rPr>
                <w:rFonts w:ascii="Arial" w:hAnsi="Arial" w:cs="Arial"/>
                <w:snapToGrid w:val="0"/>
                <w:sz w:val="22"/>
                <w:szCs w:val="22"/>
              </w:rPr>
              <w:t>pravidly pro podání dokumentů uvedených v OPPŽP předkládat pravdivé a úplné informace o průběhu realizace a udržitelnosti projektu prostřednictvím následujících dokumentů:</w:t>
            </w:r>
          </w:p>
        </w:tc>
        <w:tc>
          <w:tcPr>
            <w:tcW w:w="4534" w:type="dxa"/>
          </w:tcPr>
          <w:p w14:paraId="4199D939"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392F253F" w14:textId="77777777" w:rsidTr="0059122B">
        <w:trPr>
          <w:trHeight w:val="551"/>
        </w:trPr>
        <w:tc>
          <w:tcPr>
            <w:tcW w:w="4533" w:type="dxa"/>
            <w:shd w:val="clear" w:color="auto" w:fill="auto"/>
          </w:tcPr>
          <w:p w14:paraId="1F1286C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snapToGrid w:val="0"/>
                <w:sz w:val="22"/>
                <w:szCs w:val="22"/>
              </w:rPr>
            </w:pPr>
            <w:r w:rsidRPr="00BF657C">
              <w:rPr>
                <w:rFonts w:ascii="Arial" w:hAnsi="Arial" w:cs="Arial"/>
                <w:b/>
                <w:snapToGrid w:val="0"/>
                <w:sz w:val="22"/>
                <w:szCs w:val="22"/>
              </w:rPr>
              <w:lastRenderedPageBreak/>
              <w:t>Zprávy o realizaci projektu</w:t>
            </w:r>
            <w:r w:rsidRPr="00BF657C">
              <w:rPr>
                <w:rFonts w:ascii="Arial" w:hAnsi="Arial" w:cs="Arial"/>
                <w:snapToGrid w:val="0"/>
                <w:sz w:val="22"/>
                <w:szCs w:val="22"/>
              </w:rPr>
              <w:t xml:space="preserve"> příjemce předkládá </w:t>
            </w:r>
            <w:bookmarkStart w:id="9" w:name="_Hlk96944344"/>
            <w:r w:rsidRPr="00BF657C">
              <w:rPr>
                <w:rFonts w:ascii="Arial" w:hAnsi="Arial" w:cs="Arial"/>
                <w:snapToGrid w:val="0"/>
                <w:sz w:val="22"/>
                <w:szCs w:val="22"/>
              </w:rPr>
              <w:t>mezi datem uvedeným v MS2021+ na finančním plánu a dvacet pracovních dní před tímto datem</w:t>
            </w:r>
            <w:bookmarkEnd w:id="9"/>
            <w:r w:rsidRPr="00BF657C">
              <w:rPr>
                <w:rFonts w:ascii="Arial" w:hAnsi="Arial" w:cs="Arial"/>
                <w:snapToGrid w:val="0"/>
                <w:sz w:val="22"/>
                <w:szCs w:val="22"/>
              </w:rPr>
              <w:t>.</w:t>
            </w:r>
          </w:p>
          <w:p w14:paraId="24C8B72A" w14:textId="77777777" w:rsidR="009132E6" w:rsidRPr="00BF657C" w:rsidRDefault="009132E6" w:rsidP="0042247B">
            <w:pPr>
              <w:pStyle w:val="Odstavecseseznamem"/>
              <w:spacing w:before="120" w:after="120" w:line="271" w:lineRule="auto"/>
              <w:ind w:left="340"/>
              <w:jc w:val="both"/>
              <w:rPr>
                <w:rFonts w:ascii="Arial" w:hAnsi="Arial" w:cs="Arial"/>
                <w:strike/>
                <w:snapToGrid w:val="0"/>
                <w:sz w:val="22"/>
                <w:szCs w:val="22"/>
              </w:rPr>
            </w:pPr>
            <w:r w:rsidRPr="00BF657C">
              <w:rPr>
                <w:rFonts w:ascii="Arial" w:hAnsi="Arial" w:cs="Arial"/>
                <w:snapToGrid w:val="0"/>
                <w:sz w:val="22"/>
                <w:szCs w:val="22"/>
              </w:rPr>
              <w:t xml:space="preserve">Společně se zprávou o realizaci projektu musí příjemce podat i </w:t>
            </w:r>
            <w:r w:rsidRPr="00BF657C">
              <w:rPr>
                <w:rFonts w:ascii="Arial" w:hAnsi="Arial" w:cs="Arial"/>
                <w:b/>
                <w:bCs/>
                <w:snapToGrid w:val="0"/>
                <w:sz w:val="22"/>
                <w:szCs w:val="22"/>
              </w:rPr>
              <w:t xml:space="preserve">Žádost o platbu </w:t>
            </w:r>
            <w:r w:rsidRPr="00BF657C">
              <w:rPr>
                <w:rFonts w:ascii="Arial" w:hAnsi="Arial" w:cs="Arial"/>
                <w:snapToGrid w:val="0"/>
                <w:sz w:val="22"/>
                <w:szCs w:val="22"/>
              </w:rPr>
              <w:t>(dále jen „ŽoP“).</w:t>
            </w:r>
          </w:p>
        </w:tc>
        <w:tc>
          <w:tcPr>
            <w:tcW w:w="4534" w:type="dxa"/>
          </w:tcPr>
          <w:p w14:paraId="4327954F" w14:textId="2F56E619"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dokumentů po uplynutí dodatečné lhůty bude stanovena finanční oprava ve výši 10 000 Kč z</w:t>
            </w:r>
            <w:r w:rsidR="00AB53F1">
              <w:rPr>
                <w:rFonts w:ascii="Arial" w:hAnsi="Arial" w:cs="Arial"/>
                <w:snapToGrid w:val="0"/>
                <w:sz w:val="22"/>
                <w:szCs w:val="22"/>
              </w:rPr>
              <w:t> </w:t>
            </w:r>
            <w:r w:rsidRPr="00BF657C">
              <w:rPr>
                <w:rFonts w:ascii="Arial" w:hAnsi="Arial" w:cs="Arial"/>
                <w:snapToGrid w:val="0"/>
                <w:sz w:val="22"/>
                <w:szCs w:val="22"/>
              </w:rPr>
              <w:t>poskytnuté částky dotace.</w:t>
            </w:r>
          </w:p>
          <w:p w14:paraId="6097C360"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8B6547F" w14:textId="77777777" w:rsidTr="0059122B">
        <w:trPr>
          <w:trHeight w:val="424"/>
        </w:trPr>
        <w:tc>
          <w:tcPr>
            <w:tcW w:w="4533" w:type="dxa"/>
          </w:tcPr>
          <w:p w14:paraId="60B4C6E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b/>
                <w:snapToGrid w:val="0"/>
                <w:sz w:val="22"/>
                <w:szCs w:val="22"/>
              </w:rPr>
            </w:pPr>
            <w:r w:rsidRPr="00BF657C">
              <w:rPr>
                <w:rFonts w:ascii="Arial" w:hAnsi="Arial" w:cs="Arial"/>
                <w:b/>
                <w:snapToGrid w:val="0"/>
                <w:sz w:val="22"/>
                <w:szCs w:val="22"/>
              </w:rPr>
              <w:t xml:space="preserve">Zprávy o udržitelnosti </w:t>
            </w:r>
            <w:r w:rsidRPr="00BF657C">
              <w:rPr>
                <w:rFonts w:ascii="Arial" w:hAnsi="Arial" w:cs="Arial"/>
                <w:bCs/>
                <w:snapToGrid w:val="0"/>
                <w:sz w:val="22"/>
                <w:szCs w:val="22"/>
              </w:rPr>
              <w:t>projektu příjemce předkládá:</w:t>
            </w:r>
          </w:p>
          <w:p w14:paraId="123EECFA" w14:textId="33C624AD"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Průběžnou zprávu o udržitelnosti projektu:</w:t>
            </w:r>
            <w:r w:rsidRPr="00BF657C">
              <w:rPr>
                <w:rFonts w:ascii="Arial" w:hAnsi="Arial" w:cs="Arial"/>
                <w:snapToGrid w:val="0"/>
                <w:sz w:val="22"/>
                <w:szCs w:val="22"/>
              </w:rPr>
              <w:t xml:space="preserve"> každoročně po dobu 4 let, a</w:t>
            </w:r>
            <w:r w:rsidR="00AB53F1">
              <w:rPr>
                <w:rFonts w:ascii="Arial" w:hAnsi="Arial" w:cs="Arial"/>
                <w:snapToGrid w:val="0"/>
                <w:sz w:val="22"/>
                <w:szCs w:val="22"/>
              </w:rPr>
              <w:t> </w:t>
            </w:r>
            <w:r w:rsidRPr="00BF657C">
              <w:rPr>
                <w:rFonts w:ascii="Arial" w:hAnsi="Arial" w:cs="Arial"/>
                <w:snapToGrid w:val="0"/>
                <w:sz w:val="22"/>
                <w:szCs w:val="22"/>
              </w:rPr>
              <w:t xml:space="preserve">to vždy nejpozději do deseti pracovních dnů po uplynutí dalšího roku od data zahájení doby udržitelnosti. </w:t>
            </w:r>
          </w:p>
          <w:p w14:paraId="1315E5A0"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Závěrečnou zprávu o udržitelnosti projektu:</w:t>
            </w:r>
            <w:r w:rsidRPr="005A4F59">
              <w:rPr>
                <w:rFonts w:ascii="Arial" w:hAnsi="Arial" w:cs="Arial"/>
                <w:snapToGrid w:val="0"/>
                <w:sz w:val="22"/>
                <w:szCs w:val="22"/>
              </w:rPr>
              <w:t xml:space="preserve"> </w:t>
            </w:r>
            <w:r w:rsidRPr="00BF657C">
              <w:rPr>
                <w:rFonts w:ascii="Arial" w:hAnsi="Arial" w:cs="Arial"/>
                <w:snapToGrid w:val="0"/>
                <w:sz w:val="22"/>
                <w:szCs w:val="22"/>
              </w:rPr>
              <w:t>nejpozději do deseti pracovních dnů ode dne ukončení udržitelnosti projektu.</w:t>
            </w:r>
          </w:p>
        </w:tc>
        <w:tc>
          <w:tcPr>
            <w:tcW w:w="4534" w:type="dxa"/>
          </w:tcPr>
          <w:p w14:paraId="4A16E47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zprávy po uplynutí dodatečné lhůty bude stanovena finanční oprava ve výši 10 000 Kč z poskytnuté částky dotace.</w:t>
            </w:r>
          </w:p>
          <w:p w14:paraId="6B46C187"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zprávu nepředloží.</w:t>
            </w:r>
          </w:p>
          <w:p w14:paraId="147B494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241BEE2C" w14:textId="77777777" w:rsidTr="0059122B">
        <w:trPr>
          <w:trHeight w:val="516"/>
        </w:trPr>
        <w:tc>
          <w:tcPr>
            <w:tcW w:w="9067" w:type="dxa"/>
            <w:gridSpan w:val="2"/>
            <w:shd w:val="clear" w:color="auto" w:fill="D9D9D9" w:themeFill="background1" w:themeFillShade="D9"/>
          </w:tcPr>
          <w:p w14:paraId="65D47F1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Změny v projektu</w:t>
            </w:r>
          </w:p>
        </w:tc>
      </w:tr>
      <w:tr w:rsidR="009132E6" w:rsidRPr="00BF657C" w14:paraId="64E99073" w14:textId="77777777" w:rsidTr="004A325E">
        <w:trPr>
          <w:trHeight w:val="1275"/>
        </w:trPr>
        <w:tc>
          <w:tcPr>
            <w:tcW w:w="4533" w:type="dxa"/>
          </w:tcPr>
          <w:p w14:paraId="5E8CC189" w14:textId="5379C149"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Příjemce je povinen oznámit níže uvedené změny formou Žádosti o</w:t>
            </w:r>
            <w:r w:rsidR="00AB53F1">
              <w:rPr>
                <w:rFonts w:ascii="Arial" w:hAnsi="Arial" w:cs="Arial"/>
                <w:snapToGrid w:val="0"/>
                <w:sz w:val="22"/>
                <w:szCs w:val="22"/>
              </w:rPr>
              <w:t> </w:t>
            </w:r>
            <w:r w:rsidRPr="00BF657C">
              <w:rPr>
                <w:rFonts w:ascii="Arial" w:hAnsi="Arial" w:cs="Arial"/>
                <w:snapToGrid w:val="0"/>
                <w:sz w:val="22"/>
                <w:szCs w:val="22"/>
              </w:rPr>
              <w:t>změnu projektu před vlastní realizací změny:</w:t>
            </w:r>
          </w:p>
          <w:p w14:paraId="58E97D69"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plánovaný termín předložení průběžné ŽoP ve finančním plánu a s tím spojená změna termínů sledovaného období,</w:t>
            </w:r>
          </w:p>
          <w:p w14:paraId="107CFA6B"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změny projektu, které mají vliv na splnění cílů projektu,</w:t>
            </w:r>
          </w:p>
          <w:p w14:paraId="259F831C" w14:textId="32E12BA8"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převod/svěření majetku získaného, byť i částečně, z dotace jinému subjektu,</w:t>
            </w:r>
          </w:p>
          <w:p w14:paraId="73759166" w14:textId="00F8EF74"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zatížení majetku získaného, byť i</w:t>
            </w:r>
            <w:r w:rsidR="00AB53F1">
              <w:rPr>
                <w:rFonts w:ascii="Arial" w:hAnsi="Arial" w:cs="Arial"/>
                <w:sz w:val="22"/>
                <w:szCs w:val="22"/>
                <w:lang w:eastAsia="ar-SA"/>
              </w:rPr>
              <w:t> </w:t>
            </w:r>
            <w:r w:rsidRPr="00BF657C">
              <w:rPr>
                <w:rFonts w:ascii="Arial" w:hAnsi="Arial" w:cs="Arial"/>
                <w:sz w:val="22"/>
                <w:szCs w:val="22"/>
                <w:lang w:eastAsia="ar-SA"/>
              </w:rPr>
              <w:t>částečně, z dotace jinými věcnými právy třetích osob (služebnosti, reálná břemena, právo stavby apod.) nebo zřízení zástavního práva, pokud k těmto nedochází ze zákona,</w:t>
            </w:r>
          </w:p>
          <w:p w14:paraId="0057FA28" w14:textId="0354976A"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 xml:space="preserve">vypůjčení nebo pronajmutí/ propachtování majetku získaného, byť i částečně, z dotace jinému subjektu na </w:t>
            </w:r>
            <w:r w:rsidRPr="00BF657C">
              <w:rPr>
                <w:rFonts w:ascii="Arial" w:hAnsi="Arial" w:cs="Arial"/>
                <w:sz w:val="22"/>
                <w:szCs w:val="22"/>
                <w:lang w:eastAsia="ar-SA"/>
              </w:rPr>
              <w:lastRenderedPageBreak/>
              <w:t>dobu delší než 24 hodin, změna provozovatele výstupů projektu,</w:t>
            </w:r>
          </w:p>
          <w:p w14:paraId="4A248D0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příjemce, pakliže takovou změnu zákon připouští</w:t>
            </w:r>
            <w:r w:rsidRPr="00BF657C">
              <w:rPr>
                <w:rStyle w:val="Znakapoznpodarou"/>
                <w:rFonts w:ascii="Arial" w:hAnsi="Arial" w:cs="Arial"/>
                <w:snapToGrid w:val="0"/>
                <w:sz w:val="22"/>
                <w:szCs w:val="22"/>
              </w:rPr>
              <w:footnoteReference w:id="9"/>
            </w:r>
            <w:r w:rsidRPr="00BF657C">
              <w:rPr>
                <w:rFonts w:ascii="Arial" w:hAnsi="Arial" w:cs="Arial"/>
                <w:snapToGrid w:val="0"/>
                <w:sz w:val="22"/>
                <w:szCs w:val="22"/>
              </w:rPr>
              <w:t>.</w:t>
            </w:r>
          </w:p>
        </w:tc>
        <w:tc>
          <w:tcPr>
            <w:tcW w:w="4534" w:type="dxa"/>
          </w:tcPr>
          <w:p w14:paraId="774202E1"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Za pozdní odevzdání Žádosti o změnu projektu bude stanovena finanční oprava ve výši 10 000 Kč z poskytnuté částky dotace.</w:t>
            </w:r>
          </w:p>
          <w:p w14:paraId="4398DF37" w14:textId="6C6AA300"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nepředloží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5AB8217D"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12638DE0" w14:textId="77777777" w:rsidTr="0059122B">
        <w:trPr>
          <w:trHeight w:val="6090"/>
        </w:trPr>
        <w:tc>
          <w:tcPr>
            <w:tcW w:w="4533" w:type="dxa"/>
          </w:tcPr>
          <w:p w14:paraId="6F577606" w14:textId="6906F820"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Příjemce je povinen oznámit níže uvedené změny formou Žádosti o</w:t>
            </w:r>
            <w:r w:rsidR="00AB53F1">
              <w:rPr>
                <w:rFonts w:ascii="Arial" w:hAnsi="Arial" w:cs="Arial"/>
                <w:snapToGrid w:val="0"/>
                <w:sz w:val="22"/>
                <w:szCs w:val="22"/>
              </w:rPr>
              <w:t> </w:t>
            </w:r>
            <w:r w:rsidRPr="00BF657C">
              <w:rPr>
                <w:rFonts w:ascii="Arial" w:hAnsi="Arial" w:cs="Arial"/>
                <w:snapToGrid w:val="0"/>
                <w:sz w:val="22"/>
                <w:szCs w:val="22"/>
              </w:rPr>
              <w:t xml:space="preserve">změnu projektu bez zbytečného odkladu, nejpozději před koncem sledovaného období: </w:t>
            </w:r>
          </w:p>
          <w:p w14:paraId="0957B3C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 xml:space="preserve">změnu plátcovství DPH, v případě, že osoba příjemce nově získá nárok na odpočet ve vztahu k činnostem projektu, a u projektů nad 5 mil. EUR celkových </w:t>
            </w:r>
            <w:r w:rsidRPr="00BF657C">
              <w:rPr>
                <w:rFonts w:ascii="Arial" w:hAnsi="Arial" w:cs="Arial"/>
                <w:sz w:val="22"/>
                <w:szCs w:val="22"/>
              </w:rPr>
              <w:t xml:space="preserve">výdajů </w:t>
            </w:r>
            <w:r w:rsidRPr="00BF657C">
              <w:rPr>
                <w:rFonts w:ascii="Arial" w:hAnsi="Arial" w:cs="Arial"/>
                <w:snapToGrid w:val="0"/>
                <w:sz w:val="22"/>
                <w:szCs w:val="22"/>
              </w:rPr>
              <w:t xml:space="preserve">změnu </w:t>
            </w:r>
            <w:r w:rsidRPr="00BF657C">
              <w:rPr>
                <w:rFonts w:ascii="Arial" w:hAnsi="Arial" w:cs="Arial"/>
                <w:sz w:val="22"/>
                <w:szCs w:val="22"/>
              </w:rPr>
              <w:t xml:space="preserve">plátcovství DPH </w:t>
            </w:r>
            <w:r w:rsidRPr="00BF657C">
              <w:rPr>
                <w:rFonts w:ascii="Arial" w:hAnsi="Arial" w:cs="Arial"/>
                <w:snapToGrid w:val="0"/>
                <w:sz w:val="22"/>
                <w:szCs w:val="22"/>
              </w:rPr>
              <w:t>také u všech provozovatelů výstupů projektu,</w:t>
            </w:r>
          </w:p>
          <w:p w14:paraId="04979210" w14:textId="5F4166A4"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skutečného majitele dodavatelů, poddodavatelů, kterými prokazuje dodavatel kvalifikaci ve smyslu §</w:t>
            </w:r>
            <w:r w:rsidRPr="00BF657C">
              <w:rPr>
                <w:rFonts w:ascii="Arial" w:hAnsi="Arial" w:cs="Arial"/>
                <w:sz w:val="22"/>
                <w:szCs w:val="22"/>
              </w:rPr>
              <w:t xml:space="preserve"> </w:t>
            </w:r>
            <w:r w:rsidRPr="00BF657C">
              <w:rPr>
                <w:rFonts w:ascii="Arial" w:hAnsi="Arial" w:cs="Arial"/>
                <w:snapToGrid w:val="0"/>
                <w:sz w:val="22"/>
                <w:szCs w:val="22"/>
              </w:rPr>
              <w:t>2 písm. e) zákona č.</w:t>
            </w:r>
            <w:r w:rsidRPr="00BF657C">
              <w:rPr>
                <w:rFonts w:ascii="Arial" w:hAnsi="Arial" w:cs="Arial"/>
                <w:sz w:val="22"/>
                <w:szCs w:val="22"/>
              </w:rPr>
              <w:t> </w:t>
            </w:r>
            <w:r w:rsidRPr="00BF657C">
              <w:rPr>
                <w:rFonts w:ascii="Arial" w:hAnsi="Arial" w:cs="Arial"/>
                <w:snapToGrid w:val="0"/>
                <w:sz w:val="22"/>
                <w:szCs w:val="22"/>
              </w:rPr>
              <w:t>37/2021 Sb., o evidenci skutečných majitelů</w:t>
            </w:r>
            <w:r w:rsidRPr="00BF657C">
              <w:rPr>
                <w:rStyle w:val="Znakapoznpodarou"/>
                <w:rFonts w:ascii="Arial" w:eastAsiaTheme="majorEastAsia" w:hAnsi="Arial" w:cs="Arial"/>
                <w:snapToGrid w:val="0"/>
                <w:sz w:val="22"/>
                <w:szCs w:val="22"/>
              </w:rPr>
              <w:footnoteReference w:id="10"/>
            </w:r>
            <w:r w:rsidRPr="00BF657C">
              <w:rPr>
                <w:rFonts w:ascii="Arial" w:hAnsi="Arial" w:cs="Arial"/>
                <w:snapToGrid w:val="0"/>
                <w:sz w:val="22"/>
                <w:szCs w:val="22"/>
              </w:rPr>
              <w:t xml:space="preserve">, ve znění pozdějších předpisů, a/nebo změnu kontaktních údajů skutečného majitele. </w:t>
            </w:r>
          </w:p>
        </w:tc>
        <w:tc>
          <w:tcPr>
            <w:tcW w:w="4534" w:type="dxa"/>
          </w:tcPr>
          <w:p w14:paraId="45CB23F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1D2F7E6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Žádost o změnu projektu nepředloží</w:t>
            </w:r>
            <w:r w:rsidRPr="00BF657C">
              <w:rPr>
                <w:rFonts w:ascii="Arial" w:hAnsi="Arial" w:cs="Arial"/>
                <w:snapToGrid w:val="0"/>
                <w:sz w:val="22"/>
                <w:szCs w:val="22"/>
              </w:rPr>
              <w:t>.</w:t>
            </w:r>
          </w:p>
          <w:p w14:paraId="42109CFE"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4E9639E2" w14:textId="77777777" w:rsidTr="0059122B">
        <w:trPr>
          <w:trHeight w:val="416"/>
        </w:trPr>
        <w:tc>
          <w:tcPr>
            <w:tcW w:w="4533" w:type="dxa"/>
          </w:tcPr>
          <w:p w14:paraId="10467670" w14:textId="17B1DCE0"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Jestliže příjemce, který má právní formu obchodní společnosti nebo družstva, se chce zúčastnit fúze či rozdělení jako zanikající obchodní společnost nebo družstvo nebo převodu jmění na společníka, a má zájem, aby na právního nástupce přešly práva a</w:t>
            </w:r>
            <w:r w:rsidR="00AB53F1">
              <w:rPr>
                <w:rFonts w:ascii="Arial" w:hAnsi="Arial" w:cs="Arial"/>
                <w:snapToGrid w:val="0"/>
                <w:sz w:val="22"/>
                <w:szCs w:val="22"/>
              </w:rPr>
              <w:t> </w:t>
            </w:r>
            <w:r w:rsidRPr="00BF657C">
              <w:rPr>
                <w:rFonts w:ascii="Arial" w:hAnsi="Arial" w:cs="Arial"/>
                <w:snapToGrid w:val="0"/>
                <w:sz w:val="22"/>
                <w:szCs w:val="22"/>
              </w:rPr>
              <w:t>povinnosti z Rozhodnutí, musí požádat formou Žádosti o změnu projektu o souhlas s přechodem práv a</w:t>
            </w:r>
            <w:r w:rsidR="00AB53F1">
              <w:rPr>
                <w:rFonts w:ascii="Arial" w:hAnsi="Arial" w:cs="Arial"/>
                <w:snapToGrid w:val="0"/>
                <w:sz w:val="22"/>
                <w:szCs w:val="22"/>
              </w:rPr>
              <w:t> </w:t>
            </w:r>
            <w:r w:rsidRPr="00BF657C">
              <w:rPr>
                <w:rFonts w:ascii="Arial" w:hAnsi="Arial" w:cs="Arial"/>
                <w:snapToGrid w:val="0"/>
                <w:sz w:val="22"/>
                <w:szCs w:val="22"/>
              </w:rPr>
              <w:t>povinností z Rozhodnutí nejpozději 60</w:t>
            </w:r>
            <w:r w:rsidR="00AB53F1">
              <w:rPr>
                <w:rFonts w:ascii="Arial" w:hAnsi="Arial" w:cs="Arial"/>
                <w:snapToGrid w:val="0"/>
                <w:sz w:val="22"/>
                <w:szCs w:val="22"/>
              </w:rPr>
              <w:t> </w:t>
            </w:r>
            <w:r w:rsidRPr="00BF657C">
              <w:rPr>
                <w:rFonts w:ascii="Arial" w:hAnsi="Arial" w:cs="Arial"/>
                <w:snapToGrid w:val="0"/>
                <w:sz w:val="22"/>
                <w:szCs w:val="22"/>
              </w:rPr>
              <w:t xml:space="preserve">dnů přede dnem zveřejnění projektu </w:t>
            </w:r>
            <w:r w:rsidRPr="00BF657C">
              <w:rPr>
                <w:rFonts w:ascii="Arial" w:hAnsi="Arial" w:cs="Arial"/>
                <w:snapToGrid w:val="0"/>
                <w:sz w:val="22"/>
                <w:szCs w:val="22"/>
              </w:rPr>
              <w:lastRenderedPageBreak/>
              <w:t>fúze, rozdělení nebo převodu jmění na společníka</w:t>
            </w:r>
            <w:r w:rsidRPr="00BF657C">
              <w:rPr>
                <w:rFonts w:ascii="Arial" w:hAnsi="Arial" w:cs="Arial"/>
                <w:sz w:val="22"/>
                <w:szCs w:val="22"/>
                <w:vertAlign w:val="superscript"/>
              </w:rPr>
              <w:footnoteReference w:id="11"/>
            </w:r>
            <w:r w:rsidRPr="00BF657C">
              <w:rPr>
                <w:rFonts w:ascii="Arial" w:hAnsi="Arial" w:cs="Arial"/>
                <w:snapToGrid w:val="0"/>
                <w:sz w:val="22"/>
                <w:szCs w:val="22"/>
              </w:rPr>
              <w:t>.</w:t>
            </w:r>
          </w:p>
        </w:tc>
        <w:tc>
          <w:tcPr>
            <w:tcW w:w="4534" w:type="dxa"/>
          </w:tcPr>
          <w:p w14:paraId="7A3A52A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Za pozdní odevzdání Žádosti o změnu projektu bude stanovena finanční oprava ve výši 10 000 Kč z poskytnuté částky dotace.</w:t>
            </w:r>
          </w:p>
          <w:p w14:paraId="2A825BDD"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nepředloží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660AFCEF"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provedení změny v osobě příjemce přes nesouhlas poskytovatele dotace bude stanovena finanční oprava ve výši 100 % částky poskytnuté dotace.</w:t>
            </w:r>
          </w:p>
        </w:tc>
      </w:tr>
      <w:tr w:rsidR="009132E6" w:rsidRPr="00BF657C" w14:paraId="694AA55D" w14:textId="77777777" w:rsidTr="0059122B">
        <w:trPr>
          <w:trHeight w:val="416"/>
        </w:trPr>
        <w:tc>
          <w:tcPr>
            <w:tcW w:w="4533" w:type="dxa"/>
          </w:tcPr>
          <w:p w14:paraId="743783DE" w14:textId="77777777"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 xml:space="preserve">Termín ukončení realizace projektu: </w:t>
            </w:r>
          </w:p>
          <w:p w14:paraId="10CAC3A7" w14:textId="1D733859" w:rsidR="009132E6" w:rsidRPr="00BF657C" w:rsidRDefault="009132E6" w:rsidP="0042247B">
            <w:pPr>
              <w:pStyle w:val="Odstavecseseznamem"/>
              <w:spacing w:before="120" w:after="120" w:line="271" w:lineRule="auto"/>
              <w:ind w:left="414"/>
              <w:jc w:val="both"/>
              <w:rPr>
                <w:rFonts w:ascii="Arial" w:hAnsi="Arial" w:cs="Arial"/>
                <w:sz w:val="22"/>
                <w:szCs w:val="22"/>
              </w:rPr>
            </w:pPr>
            <w:r w:rsidRPr="00BF657C">
              <w:rPr>
                <w:rFonts w:ascii="Arial" w:hAnsi="Arial" w:cs="Arial"/>
                <w:snapToGrid w:val="0"/>
                <w:sz w:val="22"/>
                <w:szCs w:val="22"/>
              </w:rPr>
              <w:t>Žádost o změnu projektu na prodloužení termínu ukončení realizace projektu je příjemce povinen podat před uplynutím termínu uvedeného na Rozhodnutí / v</w:t>
            </w:r>
            <w:r w:rsidR="00AB53F1">
              <w:rPr>
                <w:rFonts w:ascii="Arial" w:hAnsi="Arial" w:cs="Arial"/>
                <w:snapToGrid w:val="0"/>
                <w:sz w:val="22"/>
                <w:szCs w:val="22"/>
              </w:rPr>
              <w:t> </w:t>
            </w:r>
            <w:r w:rsidRPr="00BF657C">
              <w:rPr>
                <w:rFonts w:ascii="Arial" w:hAnsi="Arial" w:cs="Arial"/>
                <w:snapToGrid w:val="0"/>
                <w:sz w:val="22"/>
                <w:szCs w:val="22"/>
              </w:rPr>
              <w:t>MS2021+ na záložce Harmonogram</w:t>
            </w:r>
            <w:r w:rsidRPr="00BF657C">
              <w:rPr>
                <w:rStyle w:val="Znakapoznpodarou"/>
                <w:rFonts w:ascii="Arial" w:hAnsi="Arial" w:cs="Arial"/>
                <w:snapToGrid w:val="0"/>
                <w:sz w:val="22"/>
                <w:szCs w:val="22"/>
              </w:rPr>
              <w:footnoteReference w:id="12"/>
            </w:r>
            <w:r w:rsidRPr="00BF657C">
              <w:rPr>
                <w:rFonts w:ascii="Arial" w:hAnsi="Arial" w:cs="Arial"/>
                <w:snapToGrid w:val="0"/>
                <w:sz w:val="22"/>
                <w:szCs w:val="22"/>
              </w:rPr>
              <w:t xml:space="preserve">. </w:t>
            </w:r>
          </w:p>
        </w:tc>
        <w:tc>
          <w:tcPr>
            <w:tcW w:w="4534" w:type="dxa"/>
          </w:tcPr>
          <w:p w14:paraId="4DC095A4" w14:textId="77777777" w:rsidR="009132E6" w:rsidRPr="00BF657C" w:rsidRDefault="009132E6" w:rsidP="0042247B">
            <w:pPr>
              <w:spacing w:before="120" w:after="120" w:line="271" w:lineRule="auto"/>
              <w:jc w:val="both"/>
              <w:rPr>
                <w:rFonts w:ascii="Arial" w:hAnsi="Arial" w:cs="Arial"/>
                <w:snapToGrid w:val="0"/>
                <w:sz w:val="22"/>
                <w:szCs w:val="22"/>
              </w:rPr>
            </w:pPr>
            <w:r w:rsidRPr="005A4F59">
              <w:rPr>
                <w:rFonts w:ascii="Arial" w:hAnsi="Arial" w:cs="Arial"/>
                <w:snapToGrid w:val="0"/>
                <w:sz w:val="22"/>
                <w:szCs w:val="22"/>
              </w:rPr>
              <w:t>Za pozdní odevzdání Žádosti o změnu projektu na úpravu termínu ukončení realizace projektu uvedeného na Rozhodnutí / v MS2021+ na záložce Harmonogram bude stanovena finanční oprava ve výši 10 000 Kč z poskytnuté částky dotace.</w:t>
            </w:r>
          </w:p>
          <w:p w14:paraId="7039825A"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Žádost o změnu projektu nepředloží</w:t>
            </w:r>
            <w:r w:rsidRPr="00BF657C">
              <w:rPr>
                <w:rFonts w:ascii="Arial" w:hAnsi="Arial" w:cs="Arial"/>
                <w:snapToGrid w:val="0"/>
                <w:sz w:val="22"/>
                <w:szCs w:val="22"/>
              </w:rPr>
              <w:t>.</w:t>
            </w:r>
          </w:p>
        </w:tc>
      </w:tr>
      <w:tr w:rsidR="009132E6" w:rsidRPr="00BF657C" w14:paraId="51C60AEA" w14:textId="77777777" w:rsidTr="0059122B">
        <w:trPr>
          <w:trHeight w:val="424"/>
        </w:trPr>
        <w:tc>
          <w:tcPr>
            <w:tcW w:w="9067" w:type="dxa"/>
            <w:gridSpan w:val="2"/>
            <w:shd w:val="clear" w:color="auto" w:fill="D9D9D9" w:themeFill="background1" w:themeFillShade="D9"/>
          </w:tcPr>
          <w:p w14:paraId="6FB6C59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46005D">
              <w:rPr>
                <w:rFonts w:ascii="Arial" w:hAnsi="Arial" w:cs="Arial"/>
                <w:b/>
                <w:bCs/>
                <w:snapToGrid w:val="0"/>
                <w:sz w:val="22"/>
                <w:szCs w:val="22"/>
              </w:rPr>
              <w:t>Plnění indikátorů</w:t>
            </w:r>
          </w:p>
        </w:tc>
      </w:tr>
      <w:tr w:rsidR="009132E6" w:rsidRPr="00BF657C" w14:paraId="50E37ED5" w14:textId="77777777" w:rsidTr="004A325E">
        <w:trPr>
          <w:trHeight w:val="708"/>
        </w:trPr>
        <w:tc>
          <w:tcPr>
            <w:tcW w:w="4533" w:type="dxa"/>
          </w:tcPr>
          <w:p w14:paraId="359D9889" w14:textId="7AC28A72" w:rsidR="009132E6" w:rsidRPr="00BB3BC9"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 xml:space="preserve">Příjemce je povinen nejpozději </w:t>
            </w:r>
            <w:bookmarkStart w:id="10" w:name="_Hlk97024462"/>
            <w:r w:rsidRPr="00BF657C">
              <w:rPr>
                <w:rFonts w:ascii="Arial" w:hAnsi="Arial" w:cs="Arial"/>
                <w:snapToGrid w:val="0"/>
                <w:sz w:val="22"/>
                <w:szCs w:val="22"/>
              </w:rPr>
              <w:t xml:space="preserve">při podání závěrečné </w:t>
            </w:r>
            <w:r w:rsidRPr="00BB3BC9">
              <w:rPr>
                <w:rFonts w:ascii="Arial" w:hAnsi="Arial" w:cs="Arial"/>
                <w:snapToGrid w:val="0"/>
                <w:sz w:val="22"/>
                <w:szCs w:val="22"/>
              </w:rPr>
              <w:t xml:space="preserve">zprávy o realizaci projektu </w:t>
            </w:r>
            <w:bookmarkEnd w:id="10"/>
            <w:r w:rsidRPr="00BB3BC9">
              <w:rPr>
                <w:rFonts w:ascii="Arial" w:hAnsi="Arial" w:cs="Arial"/>
                <w:snapToGrid w:val="0"/>
                <w:sz w:val="22"/>
                <w:szCs w:val="22"/>
              </w:rPr>
              <w:t>prokázat</w:t>
            </w:r>
            <w:r w:rsidR="0074213A" w:rsidRPr="00BB3BC9">
              <w:rPr>
                <w:rFonts w:ascii="Arial" w:hAnsi="Arial" w:cs="Arial"/>
                <w:snapToGrid w:val="0"/>
                <w:sz w:val="22"/>
                <w:szCs w:val="22"/>
              </w:rPr>
              <w:t>,</w:t>
            </w:r>
            <w:r w:rsidRPr="00BB3BC9">
              <w:rPr>
                <w:rFonts w:ascii="Arial" w:hAnsi="Arial" w:cs="Arial"/>
                <w:snapToGrid w:val="0"/>
                <w:sz w:val="22"/>
                <w:szCs w:val="22"/>
              </w:rPr>
              <w:t xml:space="preserve"> že indikátory </w:t>
            </w:r>
            <w:r w:rsidR="00A67B07" w:rsidRPr="00BB3BC9">
              <w:rPr>
                <w:rFonts w:ascii="Arial" w:hAnsi="Arial" w:cs="Arial"/>
                <w:i/>
                <w:iCs/>
                <w:snapToGrid w:val="0"/>
                <w:sz w:val="22"/>
                <w:szCs w:val="22"/>
              </w:rPr>
              <w:t>I. – III.</w:t>
            </w:r>
            <w:r w:rsidR="00A67B07" w:rsidRPr="00BB3BC9">
              <w:rPr>
                <w:rFonts w:ascii="Arial" w:hAnsi="Arial" w:cs="Arial"/>
                <w:snapToGrid w:val="0"/>
                <w:sz w:val="22"/>
                <w:szCs w:val="22"/>
              </w:rPr>
              <w:t xml:space="preserve"> </w:t>
            </w:r>
            <w:r w:rsidRPr="00BB3BC9">
              <w:rPr>
                <w:rFonts w:ascii="Arial" w:hAnsi="Arial" w:cs="Arial"/>
                <w:snapToGrid w:val="0"/>
                <w:sz w:val="22"/>
                <w:szCs w:val="22"/>
              </w:rPr>
              <w:t>byly naplněny v termínu</w:t>
            </w:r>
            <w:r w:rsidR="00925C6E" w:rsidRPr="00BB3BC9">
              <w:rPr>
                <w:rStyle w:val="Znakapoznpodarou"/>
                <w:rFonts w:ascii="Arial" w:hAnsi="Arial" w:cs="Arial"/>
                <w:snapToGrid w:val="0"/>
                <w:sz w:val="22"/>
                <w:szCs w:val="22"/>
              </w:rPr>
              <w:footnoteReference w:id="13"/>
            </w:r>
            <w:r w:rsidRPr="00BB3BC9">
              <w:rPr>
                <w:rFonts w:ascii="Arial" w:hAnsi="Arial" w:cs="Arial"/>
                <w:snapToGrid w:val="0"/>
                <w:sz w:val="22"/>
                <w:szCs w:val="22"/>
              </w:rPr>
              <w:t xml:space="preserve"> a cílové hodnotě uvedené na Rozhodnutí / v MS2021+</w:t>
            </w:r>
            <w:r w:rsidRPr="00BB3BC9">
              <w:rPr>
                <w:rStyle w:val="Znakapoznpodarou"/>
                <w:rFonts w:ascii="Arial" w:hAnsi="Arial" w:cs="Arial"/>
                <w:snapToGrid w:val="0"/>
                <w:sz w:val="22"/>
                <w:szCs w:val="22"/>
              </w:rPr>
              <w:footnoteReference w:id="14"/>
            </w:r>
            <w:r w:rsidRPr="00BB3BC9">
              <w:rPr>
                <w:rFonts w:ascii="Arial" w:hAnsi="Arial" w:cs="Arial"/>
                <w:snapToGrid w:val="0"/>
                <w:sz w:val="22"/>
                <w:szCs w:val="22"/>
              </w:rPr>
              <w:t xml:space="preserve">. </w:t>
            </w:r>
          </w:p>
          <w:p w14:paraId="79F19E53" w14:textId="68455FEF" w:rsidR="009132E6" w:rsidRPr="00BF657C" w:rsidRDefault="009132E6" w:rsidP="0042247B">
            <w:pPr>
              <w:spacing w:before="120" w:after="120" w:line="271" w:lineRule="auto"/>
              <w:ind w:right="-2"/>
              <w:jc w:val="both"/>
              <w:rPr>
                <w:rFonts w:ascii="Arial" w:hAnsi="Arial" w:cs="Arial"/>
                <w:snapToGrid w:val="0"/>
                <w:sz w:val="22"/>
                <w:szCs w:val="22"/>
              </w:rPr>
            </w:pPr>
            <w:r w:rsidRPr="00BB3BC9">
              <w:rPr>
                <w:rFonts w:ascii="Arial" w:hAnsi="Arial" w:cs="Arial"/>
                <w:snapToGrid w:val="0"/>
                <w:sz w:val="22"/>
                <w:szCs w:val="22"/>
              </w:rPr>
              <w:t xml:space="preserve">Naplnění </w:t>
            </w:r>
            <w:r w:rsidR="0074213A" w:rsidRPr="00BB3BC9">
              <w:rPr>
                <w:rFonts w:ascii="Arial" w:hAnsi="Arial" w:cs="Arial"/>
                <w:snapToGrid w:val="0"/>
                <w:sz w:val="22"/>
                <w:szCs w:val="22"/>
              </w:rPr>
              <w:t xml:space="preserve">cílové hodnoty </w:t>
            </w:r>
            <w:r w:rsidRPr="00BB3BC9">
              <w:rPr>
                <w:rFonts w:ascii="Arial" w:hAnsi="Arial" w:cs="Arial"/>
                <w:snapToGrid w:val="0"/>
                <w:sz w:val="22"/>
                <w:szCs w:val="22"/>
              </w:rPr>
              <w:t xml:space="preserve">indikátoru </w:t>
            </w:r>
            <w:r w:rsidR="00A67B07" w:rsidRPr="00BB3BC9">
              <w:rPr>
                <w:rFonts w:ascii="Arial" w:hAnsi="Arial" w:cs="Arial"/>
                <w:i/>
                <w:iCs/>
                <w:snapToGrid w:val="0"/>
                <w:sz w:val="22"/>
                <w:szCs w:val="22"/>
              </w:rPr>
              <w:t>IV</w:t>
            </w:r>
            <w:r w:rsidRPr="00BB3BC9">
              <w:rPr>
                <w:rFonts w:ascii="Arial" w:hAnsi="Arial" w:cs="Arial"/>
                <w:i/>
                <w:iCs/>
                <w:snapToGrid w:val="0"/>
                <w:sz w:val="22"/>
                <w:szCs w:val="22"/>
              </w:rPr>
              <w:t>.</w:t>
            </w:r>
            <w:r w:rsidRPr="00BB3BC9">
              <w:rPr>
                <w:rFonts w:ascii="Arial" w:hAnsi="Arial" w:cs="Arial"/>
                <w:snapToGrid w:val="0"/>
                <w:sz w:val="22"/>
                <w:szCs w:val="22"/>
              </w:rPr>
              <w:t xml:space="preserve"> uvedené v MS2021+ je příjemce povinen vykázat při podání první Zprávy o</w:t>
            </w:r>
            <w:r w:rsidR="00AB53F1" w:rsidRPr="00BB3BC9">
              <w:rPr>
                <w:rFonts w:ascii="Arial" w:hAnsi="Arial" w:cs="Arial"/>
                <w:snapToGrid w:val="0"/>
                <w:sz w:val="22"/>
                <w:szCs w:val="22"/>
              </w:rPr>
              <w:t> </w:t>
            </w:r>
            <w:r w:rsidRPr="00BB3BC9">
              <w:rPr>
                <w:rFonts w:ascii="Arial" w:hAnsi="Arial" w:cs="Arial"/>
                <w:snapToGrid w:val="0"/>
                <w:sz w:val="22"/>
                <w:szCs w:val="22"/>
              </w:rPr>
              <w:t>udržitelnosti projektu.</w:t>
            </w:r>
            <w:r w:rsidRPr="00A67B07">
              <w:rPr>
                <w:rFonts w:ascii="Arial" w:hAnsi="Arial" w:cs="Arial"/>
                <w:snapToGrid w:val="0"/>
                <w:sz w:val="22"/>
                <w:szCs w:val="22"/>
              </w:rPr>
              <w:t xml:space="preserve"> </w:t>
            </w:r>
          </w:p>
          <w:p w14:paraId="4553DF32" w14:textId="77777777" w:rsidR="009132E6" w:rsidRPr="00A67B07" w:rsidRDefault="009132E6" w:rsidP="008D3A9E">
            <w:pPr>
              <w:keepNext/>
              <w:spacing w:before="120" w:after="120" w:line="271" w:lineRule="auto"/>
              <w:jc w:val="both"/>
              <w:rPr>
                <w:rFonts w:ascii="Arial" w:hAnsi="Arial" w:cs="Arial"/>
                <w:snapToGrid w:val="0"/>
                <w:sz w:val="22"/>
                <w:szCs w:val="22"/>
              </w:rPr>
            </w:pPr>
            <w:r w:rsidRPr="00A67B07">
              <w:rPr>
                <w:rFonts w:ascii="Arial" w:hAnsi="Arial" w:cs="Arial"/>
                <w:snapToGrid w:val="0"/>
                <w:sz w:val="22"/>
                <w:szCs w:val="22"/>
              </w:rPr>
              <w:t>Indikátory:</w:t>
            </w:r>
          </w:p>
          <w:p w14:paraId="40C2B6DC" w14:textId="77777777" w:rsidR="00BB3BC9" w:rsidRPr="00BB3BC9" w:rsidRDefault="00BB3BC9" w:rsidP="00BB3BC9">
            <w:pPr>
              <w:numPr>
                <w:ilvl w:val="0"/>
                <w:numId w:val="32"/>
              </w:numPr>
              <w:spacing w:before="120" w:after="120" w:line="271" w:lineRule="auto"/>
              <w:ind w:right="-2"/>
              <w:jc w:val="both"/>
              <w:rPr>
                <w:rFonts w:ascii="Arial" w:hAnsi="Arial" w:cs="Arial"/>
                <w:i/>
                <w:iCs/>
                <w:snapToGrid w:val="0"/>
                <w:sz w:val="22"/>
                <w:szCs w:val="22"/>
              </w:rPr>
            </w:pPr>
            <w:r w:rsidRPr="00BB3BC9">
              <w:rPr>
                <w:rFonts w:ascii="Arial" w:hAnsi="Arial" w:cs="Arial"/>
                <w:i/>
                <w:iCs/>
                <w:snapToGrid w:val="0"/>
                <w:sz w:val="22"/>
                <w:szCs w:val="22"/>
              </w:rPr>
              <w:t>908 101 - Počet podpořených muzeí</w:t>
            </w:r>
          </w:p>
          <w:p w14:paraId="08EDF0F7" w14:textId="77777777" w:rsidR="00BB3BC9" w:rsidRPr="00BB3BC9" w:rsidRDefault="00BB3BC9" w:rsidP="00BB3BC9">
            <w:pPr>
              <w:numPr>
                <w:ilvl w:val="0"/>
                <w:numId w:val="32"/>
              </w:numPr>
              <w:spacing w:before="120" w:after="120" w:line="271" w:lineRule="auto"/>
              <w:ind w:right="-2"/>
              <w:jc w:val="both"/>
              <w:rPr>
                <w:rFonts w:ascii="Arial" w:hAnsi="Arial" w:cs="Arial"/>
                <w:i/>
                <w:iCs/>
                <w:snapToGrid w:val="0"/>
                <w:sz w:val="22"/>
                <w:szCs w:val="22"/>
              </w:rPr>
            </w:pPr>
            <w:r w:rsidRPr="00BB3BC9">
              <w:rPr>
                <w:rFonts w:ascii="Arial" w:hAnsi="Arial" w:cs="Arial"/>
                <w:i/>
                <w:iCs/>
                <w:snapToGrid w:val="0"/>
                <w:sz w:val="22"/>
                <w:szCs w:val="22"/>
              </w:rPr>
              <w:t>907 030 - Počet nově zpřístupněných a zefektivněných podsbírek a fondů</w:t>
            </w:r>
          </w:p>
          <w:p w14:paraId="2B41DB72" w14:textId="77777777" w:rsidR="00BB3BC9" w:rsidRPr="00BB3BC9" w:rsidRDefault="00BB3BC9" w:rsidP="00BB3BC9">
            <w:pPr>
              <w:numPr>
                <w:ilvl w:val="0"/>
                <w:numId w:val="32"/>
              </w:numPr>
              <w:spacing w:before="120" w:after="120" w:line="271" w:lineRule="auto"/>
              <w:ind w:right="-2"/>
              <w:jc w:val="both"/>
              <w:rPr>
                <w:rFonts w:ascii="Arial" w:hAnsi="Arial" w:cs="Arial"/>
                <w:i/>
                <w:iCs/>
                <w:snapToGrid w:val="0"/>
                <w:sz w:val="22"/>
                <w:szCs w:val="22"/>
              </w:rPr>
            </w:pPr>
            <w:r w:rsidRPr="00BB3BC9">
              <w:rPr>
                <w:rFonts w:ascii="Arial" w:hAnsi="Arial" w:cs="Arial"/>
                <w:i/>
                <w:iCs/>
                <w:snapToGrid w:val="0"/>
                <w:sz w:val="22"/>
                <w:szCs w:val="22"/>
              </w:rPr>
              <w:t>323 000 - Snížení konečné spotřeby energie u podpořených subjektů</w:t>
            </w:r>
          </w:p>
          <w:p w14:paraId="188C623C" w14:textId="77777777" w:rsidR="00BB3BC9" w:rsidRPr="00BB3BC9" w:rsidRDefault="00BB3BC9" w:rsidP="00BB3BC9">
            <w:pPr>
              <w:numPr>
                <w:ilvl w:val="0"/>
                <w:numId w:val="32"/>
              </w:numPr>
              <w:spacing w:before="120" w:after="120" w:line="271" w:lineRule="auto"/>
              <w:ind w:right="-2"/>
              <w:jc w:val="both"/>
              <w:rPr>
                <w:rFonts w:ascii="Arial" w:hAnsi="Arial" w:cs="Arial"/>
                <w:i/>
                <w:iCs/>
                <w:snapToGrid w:val="0"/>
                <w:sz w:val="22"/>
                <w:szCs w:val="22"/>
              </w:rPr>
            </w:pPr>
            <w:r w:rsidRPr="00BB3BC9">
              <w:rPr>
                <w:rFonts w:ascii="Arial" w:hAnsi="Arial" w:cs="Arial"/>
                <w:i/>
                <w:iCs/>
                <w:snapToGrid w:val="0"/>
                <w:sz w:val="22"/>
                <w:szCs w:val="22"/>
              </w:rPr>
              <w:t xml:space="preserve">910 052 - Počet návštěvníků podpořených lokalit v oblasti kultury a cestovního ruchu </w:t>
            </w:r>
          </w:p>
          <w:p w14:paraId="746ABC43" w14:textId="53FC73F7" w:rsidR="009132E6" w:rsidRPr="00BF657C" w:rsidRDefault="009132E6" w:rsidP="00134F22">
            <w:pPr>
              <w:spacing w:before="120" w:after="120" w:line="271" w:lineRule="auto"/>
              <w:ind w:right="-2"/>
              <w:jc w:val="both"/>
              <w:rPr>
                <w:rFonts w:ascii="Arial" w:hAnsi="Arial" w:cs="Arial"/>
                <w:snapToGrid w:val="0"/>
                <w:sz w:val="22"/>
                <w:szCs w:val="22"/>
              </w:rPr>
            </w:pPr>
            <w:r w:rsidRPr="00BB3BC9">
              <w:rPr>
                <w:rFonts w:ascii="Arial" w:hAnsi="Arial" w:cs="Arial"/>
                <w:snapToGrid w:val="0"/>
                <w:sz w:val="22"/>
                <w:szCs w:val="22"/>
              </w:rPr>
              <w:t>Pro příjemce jsou závazné pouze indikátory uvedené v Rozhodnutí.</w:t>
            </w:r>
          </w:p>
        </w:tc>
        <w:tc>
          <w:tcPr>
            <w:tcW w:w="4534" w:type="dxa"/>
          </w:tcPr>
          <w:p w14:paraId="46028426" w14:textId="3A27EB21" w:rsidR="009132E6" w:rsidRPr="00BF657C" w:rsidRDefault="00EB7FDB" w:rsidP="0042247B">
            <w:pPr>
              <w:spacing w:before="120" w:after="120" w:line="271" w:lineRule="auto"/>
              <w:jc w:val="both"/>
              <w:rPr>
                <w:rFonts w:ascii="Arial" w:hAnsi="Arial" w:cs="Arial"/>
                <w:snapToGrid w:val="0"/>
                <w:sz w:val="22"/>
                <w:szCs w:val="22"/>
                <w:lang w:eastAsia="zh-CN" w:bidi="ar"/>
              </w:rPr>
            </w:pPr>
            <w:r>
              <w:rPr>
                <w:rFonts w:ascii="Arial" w:hAnsi="Arial" w:cs="Arial"/>
                <w:snapToGrid w:val="0"/>
                <w:sz w:val="22"/>
                <w:szCs w:val="22"/>
                <w:lang w:eastAsia="zh-CN" w:bidi="ar"/>
              </w:rPr>
              <w:t>Výše f</w:t>
            </w:r>
            <w:r w:rsidR="009132E6" w:rsidRPr="00BF657C">
              <w:rPr>
                <w:rFonts w:ascii="Arial" w:hAnsi="Arial" w:cs="Arial"/>
                <w:snapToGrid w:val="0"/>
                <w:sz w:val="22"/>
                <w:szCs w:val="22"/>
                <w:lang w:eastAsia="zh-CN" w:bidi="ar"/>
              </w:rPr>
              <w:t>inanční oprav</w:t>
            </w:r>
            <w:r>
              <w:rPr>
                <w:rFonts w:ascii="Arial" w:hAnsi="Arial" w:cs="Arial"/>
                <w:snapToGrid w:val="0"/>
                <w:sz w:val="22"/>
                <w:szCs w:val="22"/>
                <w:lang w:eastAsia="zh-CN" w:bidi="ar"/>
              </w:rPr>
              <w:t>y při nenaplnění cílové hodnoty indikátorů</w:t>
            </w:r>
            <w:r w:rsidR="009132E6" w:rsidRPr="00BF657C">
              <w:rPr>
                <w:rFonts w:ascii="Arial" w:hAnsi="Arial" w:cs="Arial"/>
                <w:snapToGrid w:val="0"/>
                <w:sz w:val="22"/>
                <w:szCs w:val="22"/>
                <w:lang w:eastAsia="zh-CN" w:bidi="ar"/>
              </w:rPr>
              <w:t xml:space="preserve"> bude vyčíslena v rozmezí 0–100 %</w:t>
            </w:r>
            <w:r>
              <w:rPr>
                <w:rFonts w:ascii="Arial" w:hAnsi="Arial" w:cs="Arial"/>
                <w:snapToGrid w:val="0"/>
                <w:sz w:val="22"/>
                <w:szCs w:val="22"/>
                <w:lang w:eastAsia="zh-CN" w:bidi="ar"/>
              </w:rPr>
              <w:t>.</w:t>
            </w:r>
            <w:r w:rsidR="000C678D">
              <w:rPr>
                <w:rFonts w:ascii="Arial" w:hAnsi="Arial" w:cs="Arial"/>
                <w:snapToGrid w:val="0"/>
                <w:sz w:val="22"/>
                <w:szCs w:val="22"/>
                <w:lang w:eastAsia="zh-CN" w:bidi="ar"/>
              </w:rPr>
              <w:t xml:space="preserve"> </w:t>
            </w:r>
            <w:r>
              <w:rPr>
                <w:rFonts w:ascii="Arial" w:hAnsi="Arial" w:cs="Arial"/>
                <w:snapToGrid w:val="0"/>
                <w:sz w:val="22"/>
                <w:szCs w:val="22"/>
                <w:lang w:eastAsia="zh-CN" w:bidi="ar"/>
              </w:rPr>
              <w:t>K</w:t>
            </w:r>
            <w:r w:rsidR="009132E6" w:rsidRPr="00BF657C">
              <w:rPr>
                <w:rFonts w:ascii="Arial" w:hAnsi="Arial" w:cs="Arial"/>
                <w:snapToGrid w:val="0"/>
                <w:sz w:val="22"/>
                <w:szCs w:val="22"/>
                <w:lang w:eastAsia="zh-CN" w:bidi="ar"/>
              </w:rPr>
              <w:t xml:space="preserve">onkrétní výše </w:t>
            </w:r>
            <w:r>
              <w:rPr>
                <w:rFonts w:ascii="Arial" w:hAnsi="Arial" w:cs="Arial"/>
                <w:snapToGrid w:val="0"/>
                <w:sz w:val="22"/>
                <w:szCs w:val="22"/>
                <w:lang w:eastAsia="zh-CN" w:bidi="ar"/>
              </w:rPr>
              <w:t>je stanovena podle následujících pravidel</w:t>
            </w:r>
            <w:r w:rsidR="009132E6" w:rsidRPr="00BF657C">
              <w:rPr>
                <w:rFonts w:ascii="Arial" w:hAnsi="Arial" w:cs="Arial"/>
                <w:snapToGrid w:val="0"/>
                <w:sz w:val="22"/>
                <w:szCs w:val="22"/>
                <w:lang w:eastAsia="zh-CN" w:bidi="ar"/>
              </w:rPr>
              <w:t>:</w:t>
            </w:r>
          </w:p>
          <w:p w14:paraId="69948B08" w14:textId="795D2818" w:rsidR="009132E6" w:rsidRPr="00BB3BC9" w:rsidRDefault="00EB7FDB" w:rsidP="008D3A9E">
            <w:pPr>
              <w:pStyle w:val="Odstavecseseznamem"/>
              <w:numPr>
                <w:ilvl w:val="1"/>
                <w:numId w:val="16"/>
              </w:numPr>
              <w:spacing w:before="120" w:after="120" w:line="271" w:lineRule="auto"/>
              <w:ind w:left="318" w:hanging="284"/>
              <w:jc w:val="both"/>
              <w:rPr>
                <w:rFonts w:ascii="Arial" w:hAnsi="Arial" w:cs="Arial"/>
                <w:snapToGrid w:val="0"/>
                <w:sz w:val="22"/>
                <w:szCs w:val="22"/>
                <w:lang w:eastAsia="zh-CN" w:bidi="ar"/>
              </w:rPr>
            </w:pPr>
            <w:r>
              <w:rPr>
                <w:rFonts w:ascii="Arial" w:hAnsi="Arial" w:cs="Arial"/>
                <w:snapToGrid w:val="0"/>
                <w:sz w:val="22"/>
                <w:szCs w:val="22"/>
                <w:lang w:eastAsia="zh-CN" w:bidi="ar"/>
              </w:rPr>
              <w:t>U</w:t>
            </w:r>
            <w:r w:rsidR="000C678D" w:rsidRPr="000C678D">
              <w:rPr>
                <w:rFonts w:ascii="Arial" w:hAnsi="Arial" w:cs="Arial"/>
                <w:snapToGrid w:val="0"/>
                <w:sz w:val="22"/>
                <w:szCs w:val="22"/>
                <w:lang w:eastAsia="zh-CN" w:bidi="ar"/>
              </w:rPr>
              <w:t xml:space="preserve"> </w:t>
            </w:r>
            <w:r w:rsidR="00866C89" w:rsidRPr="008D3A9E">
              <w:rPr>
                <w:rFonts w:ascii="Arial" w:hAnsi="Arial" w:cs="Arial"/>
                <w:snapToGrid w:val="0"/>
                <w:sz w:val="22"/>
                <w:szCs w:val="22"/>
                <w:lang w:eastAsia="zh-CN" w:bidi="ar"/>
              </w:rPr>
              <w:t>indikátorů</w:t>
            </w:r>
            <w:r>
              <w:rPr>
                <w:rFonts w:ascii="Arial" w:hAnsi="Arial" w:cs="Arial"/>
                <w:snapToGrid w:val="0"/>
                <w:sz w:val="22"/>
                <w:szCs w:val="22"/>
                <w:lang w:eastAsia="zh-CN" w:bidi="ar"/>
              </w:rPr>
              <w:t xml:space="preserve"> bez </w:t>
            </w:r>
            <w:r w:rsidRPr="00BB3BC9">
              <w:rPr>
                <w:rFonts w:ascii="Arial" w:hAnsi="Arial" w:cs="Arial"/>
                <w:snapToGrid w:val="0"/>
                <w:sz w:val="22"/>
                <w:szCs w:val="22"/>
                <w:lang w:eastAsia="zh-CN" w:bidi="ar"/>
              </w:rPr>
              <w:t>stanoveného tolerančního pásma (indikátor</w:t>
            </w:r>
            <w:r w:rsidR="00866C89" w:rsidRPr="00BB3BC9">
              <w:rPr>
                <w:rFonts w:ascii="Arial" w:hAnsi="Arial" w:cs="Arial"/>
                <w:snapToGrid w:val="0"/>
                <w:sz w:val="22"/>
                <w:szCs w:val="22"/>
                <w:lang w:eastAsia="zh-CN" w:bidi="ar"/>
              </w:rPr>
              <w:t xml:space="preserve"> </w:t>
            </w:r>
            <w:r w:rsidR="009132E6" w:rsidRPr="00BB3BC9">
              <w:rPr>
                <w:rFonts w:ascii="Arial" w:hAnsi="Arial" w:cs="Arial"/>
                <w:i/>
                <w:iCs/>
                <w:snapToGrid w:val="0"/>
                <w:sz w:val="22"/>
                <w:szCs w:val="22"/>
                <w:lang w:eastAsia="zh-CN" w:bidi="ar"/>
              </w:rPr>
              <w:t>I.</w:t>
            </w:r>
            <w:r w:rsidR="000C678D" w:rsidRPr="00BB3BC9">
              <w:rPr>
                <w:rFonts w:ascii="Arial" w:hAnsi="Arial" w:cs="Arial"/>
                <w:snapToGrid w:val="0"/>
                <w:sz w:val="22"/>
                <w:szCs w:val="22"/>
                <w:lang w:eastAsia="zh-CN" w:bidi="ar"/>
              </w:rPr>
              <w:t xml:space="preserve"> a </w:t>
            </w:r>
            <w:r w:rsidR="000C678D" w:rsidRPr="00BB3BC9">
              <w:rPr>
                <w:rFonts w:ascii="Arial" w:hAnsi="Arial" w:cs="Arial"/>
                <w:i/>
                <w:iCs/>
                <w:snapToGrid w:val="0"/>
                <w:sz w:val="22"/>
                <w:szCs w:val="22"/>
                <w:lang w:eastAsia="zh-CN" w:bidi="ar"/>
              </w:rPr>
              <w:t>II</w:t>
            </w:r>
            <w:r w:rsidR="00277403" w:rsidRPr="00BB3BC9">
              <w:rPr>
                <w:rFonts w:ascii="Arial" w:hAnsi="Arial" w:cs="Arial"/>
                <w:i/>
                <w:iCs/>
                <w:snapToGrid w:val="0"/>
                <w:sz w:val="22"/>
                <w:szCs w:val="22"/>
                <w:lang w:eastAsia="zh-CN" w:bidi="ar"/>
              </w:rPr>
              <w:t>.</w:t>
            </w:r>
            <w:r w:rsidRPr="00BB3BC9">
              <w:rPr>
                <w:rFonts w:ascii="Arial" w:hAnsi="Arial" w:cs="Arial"/>
                <w:snapToGrid w:val="0"/>
                <w:sz w:val="22"/>
                <w:szCs w:val="22"/>
                <w:lang w:eastAsia="zh-CN" w:bidi="ar"/>
              </w:rPr>
              <w:t>)</w:t>
            </w:r>
            <w:r w:rsidR="009132E6" w:rsidRPr="00BB3BC9">
              <w:rPr>
                <w:rFonts w:ascii="Arial" w:hAnsi="Arial" w:cs="Arial"/>
                <w:snapToGrid w:val="0"/>
                <w:sz w:val="22"/>
                <w:szCs w:val="22"/>
                <w:lang w:eastAsia="zh-CN" w:bidi="ar"/>
              </w:rPr>
              <w:t xml:space="preserve"> </w:t>
            </w:r>
            <w:r w:rsidRPr="00BB3BC9">
              <w:rPr>
                <w:rFonts w:ascii="Arial" w:hAnsi="Arial" w:cs="Arial"/>
                <w:snapToGrid w:val="0"/>
                <w:sz w:val="22"/>
                <w:szCs w:val="22"/>
                <w:lang w:eastAsia="zh-CN" w:bidi="ar"/>
              </w:rPr>
              <w:t xml:space="preserve">bude stanovena finanční oprava </w:t>
            </w:r>
            <w:r w:rsidR="009132E6" w:rsidRPr="00BB3BC9">
              <w:rPr>
                <w:rFonts w:ascii="Arial" w:hAnsi="Arial" w:cs="Arial"/>
                <w:snapToGrid w:val="0"/>
                <w:sz w:val="22"/>
                <w:szCs w:val="22"/>
                <w:lang w:eastAsia="zh-CN" w:bidi="ar"/>
              </w:rPr>
              <w:t>v poměrné výši zohledňující dosaženou hodnotu indikátoru</w:t>
            </w:r>
            <w:r w:rsidRPr="00BB3BC9">
              <w:rPr>
                <w:rFonts w:ascii="Arial" w:hAnsi="Arial" w:cs="Arial"/>
                <w:snapToGrid w:val="0"/>
                <w:sz w:val="22"/>
                <w:szCs w:val="22"/>
                <w:lang w:eastAsia="zh-CN" w:bidi="ar"/>
              </w:rPr>
              <w:t xml:space="preserve"> k Rozhodnému datu a cílovou hodnotu indikátoru.</w:t>
            </w:r>
          </w:p>
          <w:p w14:paraId="02A69AF6" w14:textId="7074BE4C" w:rsidR="009132E6" w:rsidRPr="00BB3BC9" w:rsidRDefault="00EB7FDB" w:rsidP="008D3A9E">
            <w:pPr>
              <w:pStyle w:val="Odstavecseseznamem"/>
              <w:numPr>
                <w:ilvl w:val="1"/>
                <w:numId w:val="16"/>
              </w:numPr>
              <w:spacing w:before="120" w:after="120" w:line="271" w:lineRule="auto"/>
              <w:ind w:left="318" w:hanging="284"/>
              <w:jc w:val="both"/>
              <w:rPr>
                <w:rFonts w:ascii="Arial" w:hAnsi="Arial" w:cs="Arial"/>
                <w:snapToGrid w:val="0"/>
                <w:sz w:val="22"/>
                <w:szCs w:val="22"/>
              </w:rPr>
            </w:pPr>
            <w:r w:rsidRPr="00BB3BC9">
              <w:rPr>
                <w:rFonts w:ascii="Arial" w:hAnsi="Arial" w:cs="Arial"/>
                <w:snapToGrid w:val="0"/>
                <w:sz w:val="22"/>
                <w:szCs w:val="22"/>
                <w:lang w:eastAsia="zh-CN" w:bidi="ar"/>
              </w:rPr>
              <w:t>V ostatních případech bude finanční oprava stanovena</w:t>
            </w:r>
            <w:r w:rsidR="009132E6" w:rsidRPr="00BB3BC9">
              <w:rPr>
                <w:rFonts w:ascii="Arial" w:hAnsi="Arial" w:cs="Arial"/>
                <w:snapToGrid w:val="0"/>
                <w:sz w:val="22"/>
                <w:szCs w:val="22"/>
                <w:lang w:eastAsia="zh-CN" w:bidi="ar"/>
              </w:rPr>
              <w:t xml:space="preserve"> v poměrné výši zohledňující </w:t>
            </w:r>
            <w:r w:rsidRPr="00BB3BC9">
              <w:rPr>
                <w:rFonts w:ascii="Arial" w:hAnsi="Arial" w:cs="Arial"/>
                <w:snapToGrid w:val="0"/>
                <w:sz w:val="22"/>
                <w:szCs w:val="22"/>
                <w:lang w:eastAsia="zh-CN" w:bidi="ar"/>
              </w:rPr>
              <w:t>dosaženou hodnotu indikátoru k Rozhodnému datu a </w:t>
            </w:r>
            <w:r w:rsidR="009132E6" w:rsidRPr="00BB3BC9">
              <w:rPr>
                <w:rFonts w:ascii="Arial" w:hAnsi="Arial" w:cs="Arial"/>
                <w:snapToGrid w:val="0"/>
                <w:sz w:val="22"/>
                <w:szCs w:val="22"/>
                <w:lang w:eastAsia="zh-CN" w:bidi="ar"/>
              </w:rPr>
              <w:t xml:space="preserve">minimální hranici tolerančního pásma </w:t>
            </w:r>
            <w:r w:rsidR="00925C6E" w:rsidRPr="00BB3BC9">
              <w:rPr>
                <w:rFonts w:ascii="Arial" w:hAnsi="Arial" w:cs="Arial"/>
                <w:snapToGrid w:val="0"/>
                <w:sz w:val="22"/>
                <w:szCs w:val="22"/>
                <w:lang w:eastAsia="zh-CN" w:bidi="ar"/>
              </w:rPr>
              <w:t>indikátoru</w:t>
            </w:r>
            <w:r w:rsidRPr="00BB3BC9">
              <w:rPr>
                <w:rFonts w:ascii="Arial" w:hAnsi="Arial" w:cs="Arial"/>
                <w:snapToGrid w:val="0"/>
                <w:sz w:val="22"/>
                <w:szCs w:val="22"/>
                <w:lang w:eastAsia="zh-CN" w:bidi="ar"/>
              </w:rPr>
              <w:t xml:space="preserve"> v případě</w:t>
            </w:r>
            <w:r w:rsidR="009132E6" w:rsidRPr="00BB3BC9">
              <w:rPr>
                <w:rFonts w:ascii="Arial" w:hAnsi="Arial" w:cs="Arial"/>
                <w:snapToGrid w:val="0"/>
                <w:sz w:val="22"/>
                <w:szCs w:val="22"/>
                <w:lang w:eastAsia="zh-CN" w:bidi="ar"/>
              </w:rPr>
              <w:t>,</w:t>
            </w:r>
            <w:r w:rsidRPr="00BB3BC9">
              <w:rPr>
                <w:rFonts w:ascii="Arial" w:hAnsi="Arial" w:cs="Arial"/>
                <w:snapToGrid w:val="0"/>
                <w:sz w:val="22"/>
                <w:szCs w:val="22"/>
                <w:lang w:eastAsia="zh-CN" w:bidi="ar"/>
              </w:rPr>
              <w:t xml:space="preserve"> kdy nedojde k naplnění cílové hodnoty u indikátoru:</w:t>
            </w:r>
            <w:r w:rsidR="009132E6" w:rsidRPr="00BB3BC9">
              <w:rPr>
                <w:rFonts w:ascii="Arial" w:hAnsi="Arial" w:cs="Arial"/>
                <w:snapToGrid w:val="0"/>
                <w:sz w:val="22"/>
                <w:szCs w:val="22"/>
              </w:rPr>
              <w:t xml:space="preserve"> </w:t>
            </w:r>
          </w:p>
          <w:p w14:paraId="427BFC86" w14:textId="77777777" w:rsidR="00EB7FDB" w:rsidRPr="00BB3BC9" w:rsidRDefault="00EB7FDB" w:rsidP="008D3A9E">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BB3BC9">
              <w:rPr>
                <w:rFonts w:ascii="Arial" w:hAnsi="Arial" w:cs="Arial"/>
                <w:i/>
                <w:iCs/>
                <w:snapToGrid w:val="0"/>
                <w:sz w:val="22"/>
                <w:szCs w:val="22"/>
                <w:lang w:eastAsia="zh-CN" w:bidi="ar"/>
              </w:rPr>
              <w:t>III.</w:t>
            </w:r>
            <w:r w:rsidRPr="00BB3BC9">
              <w:rPr>
                <w:rFonts w:ascii="Arial" w:hAnsi="Arial" w:cs="Arial"/>
                <w:snapToGrid w:val="0"/>
                <w:sz w:val="22"/>
                <w:szCs w:val="22"/>
                <w:lang w:eastAsia="zh-CN" w:bidi="ar"/>
              </w:rPr>
              <w:t xml:space="preserve"> na 95 % a více z rozdílu mezi výchozí a cílovou hodnotou,</w:t>
            </w:r>
          </w:p>
          <w:p w14:paraId="29937ECB" w14:textId="77777777" w:rsidR="00EB7FDB" w:rsidRPr="00BB3BC9" w:rsidRDefault="00EB7FDB" w:rsidP="008D3A9E">
            <w:pPr>
              <w:pStyle w:val="Odstavecseseznamem"/>
              <w:numPr>
                <w:ilvl w:val="0"/>
                <w:numId w:val="16"/>
              </w:numPr>
              <w:spacing w:before="120" w:after="120" w:line="271" w:lineRule="auto"/>
              <w:ind w:left="601" w:hanging="283"/>
              <w:jc w:val="both"/>
              <w:rPr>
                <w:rFonts w:ascii="Arial" w:eastAsia="Calibri" w:hAnsi="Arial" w:cs="Arial"/>
                <w:snapToGrid w:val="0"/>
                <w:sz w:val="22"/>
                <w:szCs w:val="22"/>
                <w:lang w:eastAsia="zh-CN" w:bidi="ar"/>
              </w:rPr>
            </w:pPr>
            <w:r w:rsidRPr="00BB3BC9">
              <w:rPr>
                <w:rFonts w:ascii="Arial" w:hAnsi="Arial" w:cs="Arial"/>
                <w:i/>
                <w:iCs/>
                <w:snapToGrid w:val="0"/>
                <w:sz w:val="22"/>
                <w:szCs w:val="22"/>
                <w:lang w:eastAsia="zh-CN" w:bidi="ar"/>
              </w:rPr>
              <w:t>IV</w:t>
            </w:r>
            <w:r w:rsidRPr="00BB3BC9">
              <w:rPr>
                <w:rFonts w:ascii="Arial" w:eastAsiaTheme="minorEastAsia" w:hAnsi="Arial" w:cs="Arial"/>
                <w:i/>
                <w:iCs/>
                <w:snapToGrid w:val="0"/>
                <w:sz w:val="22"/>
                <w:szCs w:val="22"/>
                <w:lang w:eastAsia="zh-CN" w:bidi="ar"/>
              </w:rPr>
              <w:t xml:space="preserve">. </w:t>
            </w:r>
            <w:r w:rsidRPr="00BB3BC9">
              <w:rPr>
                <w:rFonts w:ascii="Arial" w:eastAsiaTheme="minorEastAsia" w:hAnsi="Arial" w:cs="Arial"/>
                <w:snapToGrid w:val="0"/>
                <w:sz w:val="22"/>
                <w:szCs w:val="22"/>
                <w:lang w:eastAsia="zh-CN" w:bidi="ar"/>
              </w:rPr>
              <w:t xml:space="preserve">za období </w:t>
            </w:r>
            <w:r w:rsidRPr="00BB3BC9">
              <w:rPr>
                <w:rFonts w:ascii="Arial" w:eastAsiaTheme="minorEastAsia" w:hAnsi="Arial" w:cs="Arial"/>
                <w:sz w:val="22"/>
                <w:szCs w:val="22"/>
              </w:rPr>
              <w:t>prvního roku udržitelnosti</w:t>
            </w:r>
            <w:r w:rsidRPr="00BB3BC9">
              <w:rPr>
                <w:rFonts w:ascii="Arial" w:eastAsiaTheme="minorEastAsia" w:hAnsi="Arial" w:cs="Arial"/>
                <w:snapToGrid w:val="0"/>
                <w:sz w:val="22"/>
                <w:szCs w:val="22"/>
                <w:lang w:eastAsia="zh-CN" w:bidi="ar"/>
              </w:rPr>
              <w:t xml:space="preserve"> na 70 % a více.</w:t>
            </w:r>
          </w:p>
          <w:p w14:paraId="408BDE7F" w14:textId="6E7BA759" w:rsidR="009132E6" w:rsidRPr="00BF657C" w:rsidRDefault="009132E6" w:rsidP="0074213A">
            <w:pPr>
              <w:spacing w:before="120" w:after="120" w:line="271" w:lineRule="auto"/>
              <w:jc w:val="both"/>
              <w:rPr>
                <w:rFonts w:ascii="Arial" w:hAnsi="Arial" w:cs="Arial"/>
                <w:sz w:val="22"/>
                <w:szCs w:val="22"/>
              </w:rPr>
            </w:pPr>
            <w:r w:rsidRPr="00BF657C">
              <w:rPr>
                <w:rFonts w:ascii="Arial" w:hAnsi="Arial" w:cs="Arial"/>
                <w:snapToGrid w:val="0"/>
                <w:sz w:val="22"/>
                <w:szCs w:val="22"/>
              </w:rPr>
              <w:lastRenderedPageBreak/>
              <w:t>Překročení</w:t>
            </w:r>
            <w:r w:rsidR="00925C6E">
              <w:rPr>
                <w:rStyle w:val="Znakapoznpodarou"/>
                <w:rFonts w:ascii="Arial" w:hAnsi="Arial" w:cs="Arial"/>
                <w:snapToGrid w:val="0"/>
                <w:sz w:val="22"/>
                <w:szCs w:val="22"/>
              </w:rPr>
              <w:footnoteReference w:id="15"/>
            </w:r>
            <w:r w:rsidRPr="00BF657C">
              <w:rPr>
                <w:rFonts w:ascii="Arial" w:hAnsi="Arial" w:cs="Arial"/>
                <w:snapToGrid w:val="0"/>
                <w:sz w:val="22"/>
                <w:szCs w:val="22"/>
              </w:rPr>
              <w:t xml:space="preserve"> cílové hodnoty indikátorů nepodléhá finanční opravě</w:t>
            </w:r>
            <w:r w:rsidR="002F624E">
              <w:rPr>
                <w:rFonts w:ascii="Arial" w:hAnsi="Arial" w:cs="Arial"/>
                <w:snapToGrid w:val="0"/>
                <w:sz w:val="22"/>
                <w:szCs w:val="22"/>
              </w:rPr>
              <w:t>.</w:t>
            </w:r>
          </w:p>
        </w:tc>
      </w:tr>
      <w:tr w:rsidR="009132E6" w:rsidRPr="00BF657C" w14:paraId="1BD56B81" w14:textId="77777777" w:rsidTr="0059122B">
        <w:trPr>
          <w:trHeight w:val="516"/>
        </w:trPr>
        <w:tc>
          <w:tcPr>
            <w:tcW w:w="9067" w:type="dxa"/>
            <w:gridSpan w:val="2"/>
            <w:shd w:val="clear" w:color="auto" w:fill="D9D9D9" w:themeFill="background1" w:themeFillShade="D9"/>
          </w:tcPr>
          <w:p w14:paraId="4285A345"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Plnění podmínek udržitelnosti</w:t>
            </w:r>
          </w:p>
        </w:tc>
      </w:tr>
      <w:tr w:rsidR="009132E6" w:rsidRPr="00BF657C" w14:paraId="4802D37F" w14:textId="77777777" w:rsidTr="0059122B">
        <w:trPr>
          <w:trHeight w:val="425"/>
        </w:trPr>
        <w:tc>
          <w:tcPr>
            <w:tcW w:w="4533" w:type="dxa"/>
          </w:tcPr>
          <w:p w14:paraId="6589FABE"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Příjemce je povinen po celou dobu udržitelnosti zachovat </w:t>
            </w:r>
            <w:r w:rsidRPr="00BF657C">
              <w:rPr>
                <w:rFonts w:ascii="Arial" w:hAnsi="Arial" w:cs="Arial"/>
                <w:b/>
                <w:bCs/>
                <w:sz w:val="22"/>
                <w:szCs w:val="22"/>
              </w:rPr>
              <w:t xml:space="preserve">účel, </w:t>
            </w:r>
            <w:r w:rsidRPr="00BF657C">
              <w:rPr>
                <w:rFonts w:ascii="Arial" w:hAnsi="Arial" w:cs="Arial"/>
                <w:sz w:val="22"/>
                <w:szCs w:val="22"/>
              </w:rPr>
              <w:t>na který mu byla dotace poskytnuta.</w:t>
            </w:r>
          </w:p>
        </w:tc>
        <w:tc>
          <w:tcPr>
            <w:tcW w:w="4534" w:type="dxa"/>
            <w:shd w:val="clear" w:color="auto" w:fill="auto"/>
          </w:tcPr>
          <w:p w14:paraId="796544C7" w14:textId="77777777" w:rsidR="009132E6" w:rsidRPr="00BF657C" w:rsidRDefault="009132E6" w:rsidP="0042247B">
            <w:pPr>
              <w:spacing w:before="120" w:after="120" w:line="271" w:lineRule="auto"/>
              <w:jc w:val="both"/>
              <w:rPr>
                <w:rFonts w:ascii="Arial" w:hAnsi="Arial" w:cs="Arial"/>
                <w:sz w:val="22"/>
                <w:szCs w:val="22"/>
                <w:lang w:eastAsia="zh-CN" w:bidi="ar"/>
              </w:rPr>
            </w:pPr>
            <w:r w:rsidRPr="00BF657C">
              <w:rPr>
                <w:rFonts w:ascii="Arial" w:hAnsi="Arial" w:cs="Arial"/>
                <w:sz w:val="22"/>
                <w:szCs w:val="22"/>
                <w:lang w:eastAsia="zh-CN" w:bidi="ar"/>
              </w:rPr>
              <w:t>Finanční oprava bude vyčíslena s ohledem na dobu, po kterou nebyl účel projektu zachován podle vzorce: x=(b/a)*c, kdy:</w:t>
            </w:r>
          </w:p>
          <w:p w14:paraId="3D0C8CDD"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x = výše finanční opravy,</w:t>
            </w:r>
          </w:p>
          <w:p w14:paraId="2584DCD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a = doba od ukončení </w:t>
            </w:r>
            <w:r w:rsidRPr="00BF657C">
              <w:rPr>
                <w:rFonts w:ascii="Arial" w:hAnsi="Arial" w:cs="Arial"/>
                <w:sz w:val="22"/>
                <w:szCs w:val="22"/>
              </w:rPr>
              <w:t>realizace projektu do ukončení udržitelnosti</w:t>
            </w:r>
            <w:r w:rsidRPr="00BF657C">
              <w:rPr>
                <w:rFonts w:ascii="Arial" w:hAnsi="Arial" w:cs="Arial"/>
                <w:sz w:val="22"/>
                <w:szCs w:val="22"/>
                <w:lang w:eastAsia="zh-CN" w:bidi="ar"/>
              </w:rPr>
              <w:t xml:space="preserve">, </w:t>
            </w:r>
          </w:p>
          <w:p w14:paraId="7518124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b = skutečná doba neplnění podmínky, </w:t>
            </w:r>
          </w:p>
          <w:p w14:paraId="3782B55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c = částka proplacené dotace.</w:t>
            </w:r>
          </w:p>
          <w:p w14:paraId="2C72B7D3"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lang w:eastAsia="zh-CN" w:bidi="ar"/>
              </w:rPr>
              <w:t>Doba trvání podmínky a neplnění podmínky je počítána ve dnech.</w:t>
            </w:r>
          </w:p>
        </w:tc>
      </w:tr>
      <w:tr w:rsidR="009132E6" w:rsidRPr="00BF657C" w14:paraId="7B38AABB" w14:textId="77777777" w:rsidTr="0059122B">
        <w:trPr>
          <w:trHeight w:val="983"/>
        </w:trPr>
        <w:tc>
          <w:tcPr>
            <w:tcW w:w="4533" w:type="dxa"/>
          </w:tcPr>
          <w:p w14:paraId="2F7891AB"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Příjemce je povinen po celou dobu udržitelnosti zachovat </w:t>
            </w:r>
            <w:r w:rsidRPr="00BF657C">
              <w:rPr>
                <w:rFonts w:ascii="Arial" w:hAnsi="Arial" w:cs="Arial"/>
                <w:b/>
                <w:bCs/>
                <w:sz w:val="22"/>
                <w:szCs w:val="22"/>
              </w:rPr>
              <w:t xml:space="preserve">cíle, </w:t>
            </w:r>
            <w:r w:rsidRPr="00BF657C">
              <w:rPr>
                <w:rFonts w:ascii="Arial" w:hAnsi="Arial" w:cs="Arial"/>
                <w:sz w:val="22"/>
                <w:szCs w:val="22"/>
              </w:rPr>
              <w:t>na které mu byla dotace poskytnuta</w:t>
            </w:r>
            <w:r w:rsidRPr="00BF657C">
              <w:rPr>
                <w:rFonts w:ascii="Arial" w:hAnsi="Arial" w:cs="Arial"/>
                <w:b/>
                <w:bCs/>
                <w:sz w:val="22"/>
                <w:szCs w:val="22"/>
              </w:rPr>
              <w:t>.</w:t>
            </w:r>
          </w:p>
        </w:tc>
        <w:tc>
          <w:tcPr>
            <w:tcW w:w="4534" w:type="dxa"/>
            <w:shd w:val="clear" w:color="auto" w:fill="auto"/>
          </w:tcPr>
          <w:p w14:paraId="3F79217E" w14:textId="77777777"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Finanční oprava bude stanovena ve výši výdajů připadajících na </w:t>
            </w:r>
            <w:r w:rsidRPr="00BF657C">
              <w:rPr>
                <w:rFonts w:ascii="Arial" w:hAnsi="Arial" w:cs="Arial"/>
                <w:snapToGrid w:val="0"/>
                <w:sz w:val="22"/>
                <w:szCs w:val="22"/>
              </w:rPr>
              <w:t xml:space="preserve">předmětný cíl projektu, který nebyl </w:t>
            </w:r>
            <w:r w:rsidRPr="00BF657C">
              <w:rPr>
                <w:rFonts w:ascii="Arial" w:hAnsi="Arial" w:cs="Arial"/>
                <w:sz w:val="22"/>
                <w:szCs w:val="22"/>
              </w:rPr>
              <w:t>zachován</w:t>
            </w:r>
            <w:r w:rsidRPr="00BF657C">
              <w:rPr>
                <w:rFonts w:ascii="Arial" w:hAnsi="Arial" w:cs="Arial"/>
                <w:snapToGrid w:val="0"/>
                <w:sz w:val="22"/>
                <w:szCs w:val="22"/>
              </w:rPr>
              <w:t xml:space="preserve">, případně jeho alikvótní část. </w:t>
            </w:r>
            <w:r w:rsidRPr="00BF657C">
              <w:rPr>
                <w:rFonts w:ascii="Arial" w:hAnsi="Arial" w:cs="Arial"/>
                <w:snapToGrid w:val="0"/>
                <w:sz w:val="22"/>
                <w:szCs w:val="22"/>
                <w:lang w:eastAsia="zh-CN" w:bidi="ar"/>
              </w:rPr>
              <w:t xml:space="preserve"> Při výpočtu finanční opravy bude taktéž zohledněna doba, po kterou nebyl cíl projektu nebo jeho část </w:t>
            </w:r>
            <w:r w:rsidRPr="00BF657C">
              <w:rPr>
                <w:rFonts w:ascii="Arial" w:hAnsi="Arial" w:cs="Arial"/>
                <w:sz w:val="22"/>
                <w:szCs w:val="22"/>
                <w:lang w:eastAsia="zh-CN" w:bidi="ar"/>
              </w:rPr>
              <w:t>zachován</w:t>
            </w:r>
            <w:r w:rsidRPr="00BF657C">
              <w:rPr>
                <w:rFonts w:ascii="Arial" w:hAnsi="Arial" w:cs="Arial"/>
                <w:snapToGrid w:val="0"/>
                <w:sz w:val="22"/>
                <w:szCs w:val="22"/>
                <w:lang w:eastAsia="zh-CN" w:bidi="ar"/>
              </w:rPr>
              <w:t xml:space="preserve"> podle vzorce: x=(b/a)*c, kdy:</w:t>
            </w:r>
          </w:p>
          <w:p w14:paraId="2506A67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x = výše finanční opravy, </w:t>
            </w:r>
          </w:p>
          <w:p w14:paraId="0B2D9002" w14:textId="77777777" w:rsidR="009132E6" w:rsidRPr="00BF657C" w:rsidRDefault="009132E6" w:rsidP="0042247B">
            <w:pPr>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a = </w:t>
            </w:r>
            <w:r w:rsidRPr="00BF657C">
              <w:rPr>
                <w:rFonts w:ascii="Arial" w:hAnsi="Arial" w:cs="Arial"/>
                <w:sz w:val="22"/>
                <w:szCs w:val="22"/>
                <w:lang w:eastAsia="zh-CN" w:bidi="ar"/>
              </w:rPr>
              <w:t>doba od naplnění cíle</w:t>
            </w:r>
            <w:r w:rsidRPr="00BF657C">
              <w:rPr>
                <w:rFonts w:ascii="Arial" w:hAnsi="Arial" w:cs="Arial"/>
                <w:sz w:val="22"/>
                <w:szCs w:val="22"/>
              </w:rPr>
              <w:t xml:space="preserve"> do ukončení udržitelnosti</w:t>
            </w:r>
            <w:r w:rsidRPr="00BF657C">
              <w:rPr>
                <w:rFonts w:ascii="Arial" w:hAnsi="Arial" w:cs="Arial"/>
                <w:snapToGrid w:val="0"/>
                <w:sz w:val="22"/>
                <w:szCs w:val="22"/>
                <w:lang w:eastAsia="zh-CN" w:bidi="ar"/>
              </w:rPr>
              <w:t xml:space="preserve">,  </w:t>
            </w:r>
          </w:p>
          <w:p w14:paraId="6DFA4F9A"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b = skutečná doba neplnění podmínky, </w:t>
            </w:r>
          </w:p>
          <w:p w14:paraId="36CCAD99"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c = částka proplacené dotace připadající na část cíle projektu, která nebyla zachována. </w:t>
            </w:r>
          </w:p>
          <w:p w14:paraId="652C9AB9" w14:textId="77777777"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napToGrid w:val="0"/>
                <w:sz w:val="22"/>
                <w:szCs w:val="22"/>
                <w:lang w:eastAsia="zh-CN" w:bidi="ar"/>
              </w:rPr>
              <w:t>Doba trvání podmínky a neplnění podmínky je počítána ve dnech.</w:t>
            </w:r>
          </w:p>
        </w:tc>
      </w:tr>
      <w:tr w:rsidR="009132E6" w:rsidRPr="00BF657C" w14:paraId="7BBCEE5F" w14:textId="77777777" w:rsidTr="0059122B">
        <w:trPr>
          <w:trHeight w:val="516"/>
        </w:trPr>
        <w:tc>
          <w:tcPr>
            <w:tcW w:w="9067" w:type="dxa"/>
            <w:gridSpan w:val="2"/>
            <w:shd w:val="clear" w:color="auto" w:fill="D9D9D9" w:themeFill="background1" w:themeFillShade="D9"/>
          </w:tcPr>
          <w:p w14:paraId="47FACDF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B3BC9">
              <w:rPr>
                <w:rFonts w:ascii="Arial" w:hAnsi="Arial" w:cs="Arial"/>
                <w:b/>
                <w:bCs/>
                <w:snapToGrid w:val="0"/>
                <w:sz w:val="22"/>
                <w:szCs w:val="22"/>
              </w:rPr>
              <w:t>Udržení indikátorů</w:t>
            </w:r>
          </w:p>
        </w:tc>
      </w:tr>
      <w:tr w:rsidR="009132E6" w:rsidRPr="00BF657C" w14:paraId="4B0E91EF" w14:textId="77777777" w:rsidTr="0059122B">
        <w:trPr>
          <w:trHeight w:val="1124"/>
        </w:trPr>
        <w:tc>
          <w:tcPr>
            <w:tcW w:w="4533" w:type="dxa"/>
          </w:tcPr>
          <w:p w14:paraId="1A11AAB3" w14:textId="0BEC2D61"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 xml:space="preserve">Příjemce je povinen v době udržitelnosti </w:t>
            </w:r>
            <w:r w:rsidR="00EB7FDB">
              <w:rPr>
                <w:rFonts w:ascii="Arial" w:hAnsi="Arial" w:cs="Arial"/>
                <w:snapToGrid w:val="0"/>
                <w:sz w:val="22"/>
                <w:szCs w:val="22"/>
              </w:rPr>
              <w:t>přinejmenším zachovat výši uvedených indikátorů</w:t>
            </w:r>
            <w:r w:rsidR="00EB7FDB" w:rsidRPr="00BF657C">
              <w:rPr>
                <w:rFonts w:ascii="Arial" w:hAnsi="Arial" w:cs="Arial"/>
                <w:snapToGrid w:val="0"/>
                <w:sz w:val="22"/>
                <w:szCs w:val="22"/>
              </w:rPr>
              <w:t xml:space="preserve"> </w:t>
            </w:r>
            <w:r w:rsidR="00925C6E">
              <w:rPr>
                <w:rFonts w:ascii="Arial" w:hAnsi="Arial" w:cs="Arial"/>
                <w:snapToGrid w:val="0"/>
                <w:sz w:val="22"/>
                <w:szCs w:val="22"/>
              </w:rPr>
              <w:t>dosaženou</w:t>
            </w:r>
            <w:r w:rsidR="00925C6E" w:rsidRPr="00BF657C">
              <w:rPr>
                <w:rFonts w:ascii="Arial" w:hAnsi="Arial" w:cs="Arial"/>
                <w:snapToGrid w:val="0"/>
                <w:sz w:val="22"/>
                <w:szCs w:val="22"/>
              </w:rPr>
              <w:t xml:space="preserve"> </w:t>
            </w:r>
            <w:r w:rsidR="00925C6E">
              <w:rPr>
                <w:rFonts w:ascii="Arial" w:hAnsi="Arial" w:cs="Arial"/>
                <w:snapToGrid w:val="0"/>
                <w:sz w:val="22"/>
                <w:szCs w:val="22"/>
              </w:rPr>
              <w:t>k Rozhodnému datu</w:t>
            </w:r>
            <w:r w:rsidRPr="00BF657C">
              <w:rPr>
                <w:rFonts w:ascii="Arial" w:hAnsi="Arial" w:cs="Arial"/>
                <w:snapToGrid w:val="0"/>
                <w:sz w:val="22"/>
                <w:szCs w:val="22"/>
              </w:rPr>
              <w:t>.</w:t>
            </w:r>
            <w:r w:rsidR="00EB7FDB">
              <w:rPr>
                <w:rStyle w:val="Znakapoznpodarou"/>
                <w:rFonts w:ascii="Arial" w:hAnsi="Arial" w:cs="Arial"/>
                <w:snapToGrid w:val="0"/>
                <w:sz w:val="22"/>
                <w:szCs w:val="22"/>
              </w:rPr>
              <w:footnoteReference w:id="16"/>
            </w:r>
          </w:p>
          <w:p w14:paraId="14AB43D3" w14:textId="77777777" w:rsidR="00277403" w:rsidRPr="00BB3BC9" w:rsidRDefault="00277403" w:rsidP="00277403">
            <w:pPr>
              <w:spacing w:before="120" w:after="120" w:line="271" w:lineRule="auto"/>
              <w:ind w:right="-2"/>
              <w:jc w:val="both"/>
              <w:rPr>
                <w:rFonts w:ascii="Arial" w:hAnsi="Arial" w:cs="Arial"/>
                <w:snapToGrid w:val="0"/>
                <w:sz w:val="22"/>
                <w:szCs w:val="22"/>
              </w:rPr>
            </w:pPr>
            <w:r w:rsidRPr="00BB3BC9">
              <w:rPr>
                <w:rFonts w:ascii="Arial" w:hAnsi="Arial" w:cs="Arial"/>
                <w:snapToGrid w:val="0"/>
                <w:sz w:val="22"/>
                <w:szCs w:val="22"/>
              </w:rPr>
              <w:t>Indikátory:</w:t>
            </w:r>
          </w:p>
          <w:p w14:paraId="57468D1B" w14:textId="77777777" w:rsidR="00BB3BC9" w:rsidRPr="00BB3BC9" w:rsidRDefault="00BB3BC9" w:rsidP="00BB3BC9">
            <w:pPr>
              <w:numPr>
                <w:ilvl w:val="0"/>
                <w:numId w:val="35"/>
              </w:numPr>
              <w:spacing w:before="120" w:after="120" w:line="271" w:lineRule="auto"/>
              <w:ind w:right="-2"/>
              <w:jc w:val="both"/>
              <w:rPr>
                <w:rFonts w:ascii="Arial" w:hAnsi="Arial" w:cs="Arial"/>
                <w:i/>
                <w:iCs/>
                <w:snapToGrid w:val="0"/>
                <w:sz w:val="22"/>
                <w:szCs w:val="22"/>
              </w:rPr>
            </w:pPr>
            <w:r w:rsidRPr="00BB3BC9">
              <w:rPr>
                <w:rFonts w:ascii="Arial" w:hAnsi="Arial" w:cs="Arial"/>
                <w:i/>
                <w:iCs/>
                <w:snapToGrid w:val="0"/>
                <w:sz w:val="22"/>
                <w:szCs w:val="22"/>
              </w:rPr>
              <w:t>908 101 - Počet podpořených muzeí</w:t>
            </w:r>
          </w:p>
          <w:p w14:paraId="48A02DB5" w14:textId="77777777" w:rsidR="00BB3BC9" w:rsidRPr="00BB3BC9" w:rsidRDefault="00BB3BC9" w:rsidP="00BB3BC9">
            <w:pPr>
              <w:numPr>
                <w:ilvl w:val="0"/>
                <w:numId w:val="35"/>
              </w:numPr>
              <w:spacing w:before="120" w:after="120" w:line="271" w:lineRule="auto"/>
              <w:ind w:right="-2"/>
              <w:jc w:val="both"/>
              <w:rPr>
                <w:rFonts w:ascii="Arial" w:hAnsi="Arial" w:cs="Arial"/>
                <w:i/>
                <w:iCs/>
                <w:snapToGrid w:val="0"/>
                <w:sz w:val="22"/>
                <w:szCs w:val="22"/>
              </w:rPr>
            </w:pPr>
            <w:r w:rsidRPr="00BB3BC9">
              <w:rPr>
                <w:rFonts w:ascii="Arial" w:hAnsi="Arial" w:cs="Arial"/>
                <w:i/>
                <w:iCs/>
                <w:snapToGrid w:val="0"/>
                <w:sz w:val="22"/>
                <w:szCs w:val="22"/>
              </w:rPr>
              <w:lastRenderedPageBreak/>
              <w:t>907 030 - Počet nově zpřístupněných a zefektivněných podsbírek a fondů</w:t>
            </w:r>
          </w:p>
          <w:p w14:paraId="44065DFB" w14:textId="77777777" w:rsidR="00BB3BC9" w:rsidRPr="00BB3BC9" w:rsidRDefault="00BB3BC9" w:rsidP="00BB3BC9">
            <w:pPr>
              <w:numPr>
                <w:ilvl w:val="0"/>
                <w:numId w:val="35"/>
              </w:numPr>
              <w:spacing w:before="120" w:after="120" w:line="271" w:lineRule="auto"/>
              <w:ind w:right="-2"/>
              <w:jc w:val="both"/>
              <w:rPr>
                <w:rFonts w:ascii="Arial" w:hAnsi="Arial" w:cs="Arial"/>
                <w:i/>
                <w:iCs/>
                <w:snapToGrid w:val="0"/>
                <w:sz w:val="22"/>
                <w:szCs w:val="22"/>
              </w:rPr>
            </w:pPr>
            <w:r w:rsidRPr="00BB3BC9">
              <w:rPr>
                <w:rFonts w:ascii="Arial" w:hAnsi="Arial" w:cs="Arial"/>
                <w:i/>
                <w:iCs/>
                <w:snapToGrid w:val="0"/>
                <w:sz w:val="22"/>
                <w:szCs w:val="22"/>
              </w:rPr>
              <w:t>323 000 - Snížení konečné spotřeby energie u podpořených subjektů</w:t>
            </w:r>
          </w:p>
          <w:p w14:paraId="43504F3C" w14:textId="77777777" w:rsidR="00BB3BC9" w:rsidRPr="00BB3BC9" w:rsidRDefault="00BB3BC9" w:rsidP="00BB3BC9">
            <w:pPr>
              <w:numPr>
                <w:ilvl w:val="0"/>
                <w:numId w:val="35"/>
              </w:numPr>
              <w:spacing w:before="120" w:after="120" w:line="271" w:lineRule="auto"/>
              <w:ind w:right="-2"/>
              <w:jc w:val="both"/>
              <w:rPr>
                <w:rFonts w:ascii="Arial" w:hAnsi="Arial" w:cs="Arial"/>
                <w:i/>
                <w:iCs/>
                <w:snapToGrid w:val="0"/>
                <w:sz w:val="22"/>
                <w:szCs w:val="22"/>
              </w:rPr>
            </w:pPr>
            <w:r w:rsidRPr="00BB3BC9">
              <w:rPr>
                <w:rFonts w:ascii="Arial" w:hAnsi="Arial" w:cs="Arial"/>
                <w:i/>
                <w:iCs/>
                <w:snapToGrid w:val="0"/>
                <w:sz w:val="22"/>
                <w:szCs w:val="22"/>
              </w:rPr>
              <w:t xml:space="preserve">910 052 - Počet návštěvníků podpořených lokalit v oblasti kultury a cestovního ruchu </w:t>
            </w:r>
          </w:p>
          <w:p w14:paraId="2BA0D56F"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BB3BC9">
              <w:rPr>
                <w:rFonts w:ascii="Arial" w:hAnsi="Arial" w:cs="Arial"/>
                <w:snapToGrid w:val="0"/>
                <w:sz w:val="22"/>
                <w:szCs w:val="22"/>
              </w:rPr>
              <w:t>Pro příjemce jsou závazné pouze indikátory uvedené v Rozhodnutí</w:t>
            </w:r>
            <w:r w:rsidRPr="00BF657C">
              <w:rPr>
                <w:rFonts w:ascii="Arial" w:hAnsi="Arial" w:cs="Arial"/>
                <w:snapToGrid w:val="0"/>
                <w:sz w:val="22"/>
                <w:szCs w:val="22"/>
              </w:rPr>
              <w:t>.</w:t>
            </w:r>
          </w:p>
        </w:tc>
        <w:tc>
          <w:tcPr>
            <w:tcW w:w="4534" w:type="dxa"/>
          </w:tcPr>
          <w:p w14:paraId="641DC929" w14:textId="669F17C0" w:rsidR="009132E6" w:rsidRPr="00BF657C" w:rsidRDefault="00A90CCF" w:rsidP="0042247B">
            <w:pPr>
              <w:spacing w:before="120" w:after="120" w:line="271" w:lineRule="auto"/>
              <w:jc w:val="both"/>
              <w:rPr>
                <w:rFonts w:ascii="Arial" w:hAnsi="Arial" w:cs="Arial"/>
                <w:snapToGrid w:val="0"/>
                <w:sz w:val="22"/>
                <w:szCs w:val="22"/>
                <w:lang w:eastAsia="zh-CN" w:bidi="ar"/>
              </w:rPr>
            </w:pPr>
            <w:r>
              <w:rPr>
                <w:rFonts w:ascii="Arial" w:hAnsi="Arial" w:cs="Arial"/>
                <w:snapToGrid w:val="0"/>
                <w:sz w:val="22"/>
                <w:szCs w:val="22"/>
                <w:lang w:eastAsia="zh-CN" w:bidi="ar"/>
              </w:rPr>
              <w:lastRenderedPageBreak/>
              <w:t>Výše f</w:t>
            </w:r>
            <w:r w:rsidR="009132E6" w:rsidRPr="00BF657C">
              <w:rPr>
                <w:rFonts w:ascii="Arial" w:hAnsi="Arial" w:cs="Arial"/>
                <w:snapToGrid w:val="0"/>
                <w:sz w:val="22"/>
                <w:szCs w:val="22"/>
                <w:lang w:eastAsia="zh-CN" w:bidi="ar"/>
              </w:rPr>
              <w:t>inanční oprav</w:t>
            </w:r>
            <w:r>
              <w:rPr>
                <w:rFonts w:ascii="Arial" w:hAnsi="Arial" w:cs="Arial"/>
                <w:snapToGrid w:val="0"/>
                <w:sz w:val="22"/>
                <w:szCs w:val="22"/>
                <w:lang w:eastAsia="zh-CN" w:bidi="ar"/>
              </w:rPr>
              <w:t>y při neudržení dosažené hodnoty indikátorů k Rozhodnému datu</w:t>
            </w:r>
            <w:r w:rsidR="009132E6" w:rsidRPr="00BF657C">
              <w:rPr>
                <w:rFonts w:ascii="Arial" w:hAnsi="Arial" w:cs="Arial"/>
                <w:snapToGrid w:val="0"/>
                <w:sz w:val="22"/>
                <w:szCs w:val="22"/>
                <w:lang w:eastAsia="zh-CN" w:bidi="ar"/>
              </w:rPr>
              <w:t xml:space="preserve"> bude vyčíslena v rozmezí 0–100 %</w:t>
            </w:r>
            <w:r>
              <w:rPr>
                <w:rFonts w:ascii="Arial" w:hAnsi="Arial" w:cs="Arial"/>
                <w:snapToGrid w:val="0"/>
                <w:sz w:val="22"/>
                <w:szCs w:val="22"/>
                <w:lang w:eastAsia="zh-CN" w:bidi="ar"/>
              </w:rPr>
              <w:t>.</w:t>
            </w:r>
            <w:r w:rsidR="009132E6" w:rsidRPr="00BF657C">
              <w:rPr>
                <w:rFonts w:ascii="Arial" w:hAnsi="Arial" w:cs="Arial"/>
                <w:snapToGrid w:val="0"/>
                <w:sz w:val="22"/>
                <w:szCs w:val="22"/>
                <w:lang w:eastAsia="zh-CN" w:bidi="ar"/>
              </w:rPr>
              <w:t xml:space="preserve"> </w:t>
            </w:r>
            <w:r>
              <w:rPr>
                <w:rFonts w:ascii="Arial" w:hAnsi="Arial" w:cs="Arial"/>
                <w:snapToGrid w:val="0"/>
                <w:sz w:val="22"/>
                <w:szCs w:val="22"/>
                <w:lang w:eastAsia="zh-CN" w:bidi="ar"/>
              </w:rPr>
              <w:t>K</w:t>
            </w:r>
            <w:r w:rsidR="009132E6" w:rsidRPr="00BF657C">
              <w:rPr>
                <w:rFonts w:ascii="Arial" w:hAnsi="Arial" w:cs="Arial"/>
                <w:snapToGrid w:val="0"/>
                <w:sz w:val="22"/>
                <w:szCs w:val="22"/>
                <w:lang w:eastAsia="zh-CN" w:bidi="ar"/>
              </w:rPr>
              <w:t xml:space="preserve">onkrétní výše </w:t>
            </w:r>
            <w:r>
              <w:rPr>
                <w:rFonts w:ascii="Arial" w:hAnsi="Arial" w:cs="Arial"/>
                <w:snapToGrid w:val="0"/>
                <w:sz w:val="22"/>
                <w:szCs w:val="22"/>
                <w:lang w:eastAsia="zh-CN" w:bidi="ar"/>
              </w:rPr>
              <w:t>je stanovena podle následujících pravidel</w:t>
            </w:r>
            <w:r w:rsidR="009132E6" w:rsidRPr="00BF657C">
              <w:rPr>
                <w:rFonts w:ascii="Arial" w:hAnsi="Arial" w:cs="Arial"/>
                <w:snapToGrid w:val="0"/>
                <w:sz w:val="22"/>
                <w:szCs w:val="22"/>
                <w:lang w:eastAsia="zh-CN" w:bidi="ar"/>
              </w:rPr>
              <w:t>:</w:t>
            </w:r>
          </w:p>
          <w:p w14:paraId="65BB193C" w14:textId="7D921062" w:rsidR="009132E6" w:rsidRPr="00BB3BC9" w:rsidRDefault="00A90CCF" w:rsidP="008D3A9E">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Pr>
                <w:rFonts w:ascii="Arial" w:hAnsi="Arial" w:cs="Arial"/>
                <w:snapToGrid w:val="0"/>
                <w:sz w:val="22"/>
                <w:szCs w:val="22"/>
                <w:lang w:eastAsia="zh-CN" w:bidi="ar"/>
              </w:rPr>
              <w:lastRenderedPageBreak/>
              <w:t>U</w:t>
            </w:r>
            <w:r w:rsidR="00351B32" w:rsidRPr="008D3A9E">
              <w:rPr>
                <w:rFonts w:ascii="Arial" w:hAnsi="Arial" w:cs="Arial"/>
                <w:snapToGrid w:val="0"/>
                <w:sz w:val="22"/>
                <w:szCs w:val="22"/>
                <w:lang w:eastAsia="zh-CN" w:bidi="ar"/>
              </w:rPr>
              <w:t xml:space="preserve"> indikátorů</w:t>
            </w:r>
            <w:r>
              <w:rPr>
                <w:rFonts w:ascii="Arial" w:hAnsi="Arial" w:cs="Arial"/>
                <w:snapToGrid w:val="0"/>
                <w:sz w:val="22"/>
                <w:szCs w:val="22"/>
                <w:lang w:eastAsia="zh-CN" w:bidi="ar"/>
              </w:rPr>
              <w:t xml:space="preserve">, u kterých </w:t>
            </w:r>
            <w:r w:rsidRPr="00BB3BC9">
              <w:rPr>
                <w:rFonts w:ascii="Arial" w:hAnsi="Arial" w:cs="Arial"/>
                <w:snapToGrid w:val="0"/>
                <w:sz w:val="22"/>
                <w:szCs w:val="22"/>
                <w:lang w:eastAsia="zh-CN" w:bidi="ar"/>
              </w:rPr>
              <w:t>došlo k aplikaci finanční opravy podle bodu 6</w:t>
            </w:r>
            <w:r w:rsidR="009B58A6" w:rsidRPr="00BB3BC9">
              <w:rPr>
                <w:rFonts w:ascii="Arial" w:hAnsi="Arial" w:cs="Arial"/>
                <w:snapToGrid w:val="0"/>
                <w:sz w:val="22"/>
                <w:szCs w:val="22"/>
                <w:lang w:eastAsia="zh-CN" w:bidi="ar"/>
              </w:rPr>
              <w:t xml:space="preserve"> (vyjma indikátoru </w:t>
            </w:r>
            <w:r w:rsidR="00BB3BC9" w:rsidRPr="00BB3BC9">
              <w:rPr>
                <w:rFonts w:ascii="Arial" w:hAnsi="Arial" w:cs="Arial"/>
                <w:i/>
                <w:iCs/>
                <w:snapToGrid w:val="0"/>
                <w:sz w:val="22"/>
                <w:szCs w:val="22"/>
                <w:lang w:eastAsia="zh-CN" w:bidi="ar"/>
              </w:rPr>
              <w:t>IV.</w:t>
            </w:r>
            <w:r w:rsidR="009B58A6" w:rsidRPr="00BB3BC9">
              <w:rPr>
                <w:rFonts w:ascii="Arial" w:hAnsi="Arial" w:cs="Arial"/>
                <w:snapToGrid w:val="0"/>
                <w:sz w:val="22"/>
                <w:szCs w:val="22"/>
                <w:lang w:eastAsia="zh-CN" w:bidi="ar"/>
              </w:rPr>
              <w:t>)</w:t>
            </w:r>
            <w:r w:rsidRPr="00BB3BC9">
              <w:rPr>
                <w:rFonts w:ascii="Arial" w:hAnsi="Arial" w:cs="Arial"/>
                <w:snapToGrid w:val="0"/>
                <w:sz w:val="22"/>
                <w:szCs w:val="22"/>
                <w:lang w:eastAsia="zh-CN" w:bidi="ar"/>
              </w:rPr>
              <w:t xml:space="preserve"> a</w:t>
            </w:r>
            <w:r w:rsidR="00DB2F10" w:rsidRPr="00BB3BC9">
              <w:rPr>
                <w:rFonts w:ascii="Arial" w:hAnsi="Arial" w:cs="Arial"/>
                <w:snapToGrid w:val="0"/>
                <w:sz w:val="22"/>
                <w:szCs w:val="22"/>
                <w:lang w:eastAsia="zh-CN" w:bidi="ar"/>
              </w:rPr>
              <w:t> </w:t>
            </w:r>
            <w:r w:rsidRPr="00BB3BC9">
              <w:rPr>
                <w:rFonts w:ascii="Arial" w:hAnsi="Arial" w:cs="Arial"/>
                <w:snapToGrid w:val="0"/>
                <w:sz w:val="22"/>
                <w:szCs w:val="22"/>
                <w:lang w:eastAsia="zh-CN" w:bidi="ar"/>
              </w:rPr>
              <w:t>u</w:t>
            </w:r>
            <w:r w:rsidR="00DB2F10" w:rsidRPr="00BB3BC9">
              <w:rPr>
                <w:rFonts w:ascii="Arial" w:hAnsi="Arial" w:cs="Arial"/>
                <w:snapToGrid w:val="0"/>
                <w:sz w:val="22"/>
                <w:szCs w:val="22"/>
                <w:lang w:eastAsia="zh-CN" w:bidi="ar"/>
              </w:rPr>
              <w:t> </w:t>
            </w:r>
            <w:r w:rsidRPr="00BB3BC9">
              <w:rPr>
                <w:rFonts w:ascii="Arial" w:hAnsi="Arial" w:cs="Arial"/>
                <w:snapToGrid w:val="0"/>
                <w:sz w:val="22"/>
                <w:szCs w:val="22"/>
                <w:lang w:eastAsia="zh-CN" w:bidi="ar"/>
              </w:rPr>
              <w:t>indikátorů bez stanoveného tolerančního pásma (indikátor</w:t>
            </w:r>
            <w:r w:rsidR="00351B32" w:rsidRPr="00BB3BC9">
              <w:rPr>
                <w:rFonts w:ascii="Arial" w:hAnsi="Arial" w:cs="Arial"/>
                <w:snapToGrid w:val="0"/>
                <w:sz w:val="22"/>
                <w:szCs w:val="22"/>
                <w:lang w:eastAsia="zh-CN" w:bidi="ar"/>
              </w:rPr>
              <w:t xml:space="preserve"> </w:t>
            </w:r>
            <w:r w:rsidR="009132E6" w:rsidRPr="00BB3BC9">
              <w:rPr>
                <w:rFonts w:ascii="Arial" w:hAnsi="Arial" w:cs="Arial"/>
                <w:i/>
                <w:iCs/>
                <w:snapToGrid w:val="0"/>
                <w:sz w:val="22"/>
                <w:szCs w:val="22"/>
                <w:lang w:eastAsia="zh-CN" w:bidi="ar"/>
              </w:rPr>
              <w:t>I.</w:t>
            </w:r>
            <w:r w:rsidR="00351B32" w:rsidRPr="00BB3BC9">
              <w:rPr>
                <w:rFonts w:ascii="Arial" w:hAnsi="Arial" w:cs="Arial"/>
                <w:snapToGrid w:val="0"/>
                <w:sz w:val="22"/>
                <w:szCs w:val="22"/>
                <w:lang w:eastAsia="zh-CN" w:bidi="ar"/>
              </w:rPr>
              <w:t xml:space="preserve"> a </w:t>
            </w:r>
            <w:r w:rsidR="00351B32" w:rsidRPr="00BB3BC9">
              <w:rPr>
                <w:rFonts w:ascii="Arial" w:hAnsi="Arial" w:cs="Arial"/>
                <w:i/>
                <w:iCs/>
                <w:snapToGrid w:val="0"/>
                <w:sz w:val="22"/>
                <w:szCs w:val="22"/>
                <w:lang w:eastAsia="zh-CN" w:bidi="ar"/>
              </w:rPr>
              <w:t>II.</w:t>
            </w:r>
            <w:r w:rsidRPr="00BB3BC9">
              <w:rPr>
                <w:rFonts w:ascii="Arial" w:hAnsi="Arial" w:cs="Arial"/>
                <w:snapToGrid w:val="0"/>
                <w:sz w:val="22"/>
                <w:szCs w:val="22"/>
                <w:lang w:eastAsia="zh-CN" w:bidi="ar"/>
              </w:rPr>
              <w:t>)</w:t>
            </w:r>
            <w:r w:rsidR="00156CDA" w:rsidRPr="00BB3BC9">
              <w:rPr>
                <w:rFonts w:ascii="Arial" w:hAnsi="Arial" w:cs="Arial"/>
                <w:snapToGrid w:val="0"/>
                <w:sz w:val="22"/>
                <w:szCs w:val="22"/>
                <w:lang w:eastAsia="zh-CN" w:bidi="ar"/>
              </w:rPr>
              <w:t>,</w:t>
            </w:r>
            <w:r w:rsidRPr="00BB3BC9">
              <w:rPr>
                <w:rFonts w:ascii="Arial" w:hAnsi="Arial" w:cs="Arial"/>
                <w:snapToGrid w:val="0"/>
                <w:sz w:val="22"/>
                <w:szCs w:val="22"/>
                <w:lang w:eastAsia="zh-CN" w:bidi="ar"/>
              </w:rPr>
              <w:t xml:space="preserve"> bude</w:t>
            </w:r>
            <w:r w:rsidR="009132E6" w:rsidRPr="00BB3BC9">
              <w:rPr>
                <w:rFonts w:ascii="Arial" w:hAnsi="Arial" w:cs="Arial"/>
                <w:snapToGrid w:val="0"/>
                <w:sz w:val="22"/>
                <w:szCs w:val="22"/>
                <w:lang w:eastAsia="zh-CN" w:bidi="ar"/>
              </w:rPr>
              <w:t xml:space="preserve"> </w:t>
            </w:r>
            <w:r w:rsidRPr="00BB3BC9">
              <w:rPr>
                <w:rFonts w:ascii="Arial" w:hAnsi="Arial" w:cs="Arial"/>
                <w:snapToGrid w:val="0"/>
                <w:sz w:val="22"/>
                <w:szCs w:val="22"/>
                <w:lang w:eastAsia="zh-CN" w:bidi="ar"/>
              </w:rPr>
              <w:t xml:space="preserve">stanovena finanční oprava </w:t>
            </w:r>
            <w:r w:rsidR="009132E6" w:rsidRPr="00BB3BC9">
              <w:rPr>
                <w:rFonts w:ascii="Arial" w:hAnsi="Arial" w:cs="Arial"/>
                <w:snapToGrid w:val="0"/>
                <w:sz w:val="22"/>
                <w:szCs w:val="22"/>
                <w:lang w:eastAsia="zh-CN" w:bidi="ar"/>
              </w:rPr>
              <w:t xml:space="preserve">v poměrné výši zohledňující </w:t>
            </w:r>
            <w:r w:rsidRPr="00BB3BC9">
              <w:rPr>
                <w:rFonts w:ascii="Arial" w:hAnsi="Arial" w:cs="Arial"/>
                <w:snapToGrid w:val="0"/>
                <w:sz w:val="22"/>
                <w:szCs w:val="22"/>
                <w:lang w:eastAsia="zh-CN" w:bidi="ar"/>
              </w:rPr>
              <w:t>skutečně udrženou hodnotu indikátoru</w:t>
            </w:r>
            <w:r w:rsidRPr="00BB3BC9" w:rsidDel="00AB53F1">
              <w:rPr>
                <w:rFonts w:ascii="Arial" w:hAnsi="Arial" w:cs="Arial"/>
                <w:snapToGrid w:val="0"/>
                <w:sz w:val="22"/>
                <w:szCs w:val="22"/>
                <w:lang w:eastAsia="zh-CN" w:bidi="ar"/>
              </w:rPr>
              <w:t xml:space="preserve"> </w:t>
            </w:r>
            <w:r w:rsidRPr="00BB3BC9">
              <w:rPr>
                <w:rFonts w:ascii="Arial" w:hAnsi="Arial" w:cs="Arial"/>
                <w:snapToGrid w:val="0"/>
                <w:sz w:val="22"/>
                <w:szCs w:val="22"/>
                <w:lang w:eastAsia="zh-CN" w:bidi="ar"/>
              </w:rPr>
              <w:t>a</w:t>
            </w:r>
            <w:r w:rsidR="00DB2F10" w:rsidRPr="00BB3BC9">
              <w:rPr>
                <w:rFonts w:ascii="Arial" w:hAnsi="Arial" w:cs="Arial"/>
                <w:snapToGrid w:val="0"/>
                <w:sz w:val="22"/>
                <w:szCs w:val="22"/>
                <w:lang w:eastAsia="zh-CN" w:bidi="ar"/>
              </w:rPr>
              <w:t> </w:t>
            </w:r>
            <w:r w:rsidR="00AB53F1" w:rsidRPr="00BB3BC9">
              <w:rPr>
                <w:rFonts w:ascii="Arial" w:hAnsi="Arial" w:cs="Arial"/>
                <w:snapToGrid w:val="0"/>
                <w:sz w:val="22"/>
                <w:szCs w:val="22"/>
                <w:lang w:eastAsia="zh-CN" w:bidi="ar"/>
              </w:rPr>
              <w:t xml:space="preserve">dosaženou </w:t>
            </w:r>
            <w:r w:rsidR="009132E6" w:rsidRPr="00BB3BC9">
              <w:rPr>
                <w:rFonts w:ascii="Arial" w:hAnsi="Arial" w:cs="Arial"/>
                <w:snapToGrid w:val="0"/>
                <w:sz w:val="22"/>
                <w:szCs w:val="22"/>
                <w:lang w:eastAsia="zh-CN" w:bidi="ar"/>
              </w:rPr>
              <w:t>hodnotu indikátoru</w:t>
            </w:r>
            <w:r w:rsidR="00925C6E" w:rsidRPr="00BB3BC9">
              <w:rPr>
                <w:rFonts w:ascii="Arial" w:hAnsi="Arial" w:cs="Arial"/>
                <w:snapToGrid w:val="0"/>
                <w:sz w:val="22"/>
                <w:szCs w:val="22"/>
                <w:lang w:eastAsia="zh-CN" w:bidi="ar"/>
              </w:rPr>
              <w:t xml:space="preserve"> k Rozhodnému datu</w:t>
            </w:r>
            <w:r w:rsidRPr="00BB3BC9">
              <w:rPr>
                <w:rFonts w:ascii="Arial" w:hAnsi="Arial" w:cs="Arial"/>
                <w:snapToGrid w:val="0"/>
                <w:sz w:val="22"/>
                <w:szCs w:val="22"/>
                <w:lang w:eastAsia="zh-CN" w:bidi="ar"/>
              </w:rPr>
              <w:t>.</w:t>
            </w:r>
          </w:p>
          <w:p w14:paraId="55C40FDA" w14:textId="5830E894" w:rsidR="009132E6" w:rsidRPr="00BB3BC9" w:rsidRDefault="00A90CCF" w:rsidP="008D3A9E">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sidRPr="00BB3BC9">
              <w:rPr>
                <w:rFonts w:ascii="Arial" w:hAnsi="Arial" w:cs="Arial"/>
                <w:snapToGrid w:val="0"/>
                <w:sz w:val="22"/>
                <w:szCs w:val="22"/>
                <w:lang w:eastAsia="zh-CN" w:bidi="ar"/>
              </w:rPr>
              <w:t>V ostatních případech bude stanovena finanční oprava</w:t>
            </w:r>
            <w:r w:rsidR="009132E6" w:rsidRPr="00BB3BC9">
              <w:rPr>
                <w:rFonts w:ascii="Arial" w:hAnsi="Arial" w:cs="Arial"/>
                <w:snapToGrid w:val="0"/>
                <w:sz w:val="22"/>
                <w:szCs w:val="22"/>
                <w:lang w:eastAsia="zh-CN" w:bidi="ar"/>
              </w:rPr>
              <w:t xml:space="preserve"> v poměrné výši zohledňující </w:t>
            </w:r>
            <w:r w:rsidRPr="00BB3BC9">
              <w:rPr>
                <w:rFonts w:ascii="Arial" w:hAnsi="Arial" w:cs="Arial"/>
                <w:snapToGrid w:val="0"/>
                <w:sz w:val="22"/>
                <w:szCs w:val="22"/>
                <w:lang w:eastAsia="zh-CN" w:bidi="ar"/>
              </w:rPr>
              <w:t>skutečně udrženou hodnotu indikátoru</w:t>
            </w:r>
            <w:r w:rsidRPr="00BB3BC9" w:rsidDel="00AB53F1">
              <w:rPr>
                <w:rFonts w:ascii="Arial" w:hAnsi="Arial" w:cs="Arial"/>
                <w:snapToGrid w:val="0"/>
                <w:sz w:val="22"/>
                <w:szCs w:val="22"/>
                <w:lang w:eastAsia="zh-CN" w:bidi="ar"/>
              </w:rPr>
              <w:t xml:space="preserve"> </w:t>
            </w:r>
            <w:r w:rsidRPr="00BB3BC9">
              <w:rPr>
                <w:rFonts w:ascii="Arial" w:hAnsi="Arial" w:cs="Arial"/>
                <w:snapToGrid w:val="0"/>
                <w:sz w:val="22"/>
                <w:szCs w:val="22"/>
                <w:lang w:eastAsia="zh-CN" w:bidi="ar"/>
              </w:rPr>
              <w:t xml:space="preserve">a </w:t>
            </w:r>
            <w:r w:rsidR="009132E6" w:rsidRPr="00BB3BC9">
              <w:rPr>
                <w:rFonts w:ascii="Arial" w:hAnsi="Arial" w:cs="Arial"/>
                <w:snapToGrid w:val="0"/>
                <w:sz w:val="22"/>
                <w:szCs w:val="22"/>
                <w:lang w:eastAsia="zh-CN" w:bidi="ar"/>
              </w:rPr>
              <w:t>minimální hranic</w:t>
            </w:r>
            <w:r w:rsidR="00925C6E" w:rsidRPr="00BB3BC9">
              <w:rPr>
                <w:rFonts w:ascii="Arial" w:hAnsi="Arial" w:cs="Arial"/>
                <w:snapToGrid w:val="0"/>
                <w:sz w:val="22"/>
                <w:szCs w:val="22"/>
                <w:lang w:eastAsia="zh-CN" w:bidi="ar"/>
              </w:rPr>
              <w:t>i</w:t>
            </w:r>
            <w:r w:rsidR="009132E6" w:rsidRPr="00BB3BC9">
              <w:rPr>
                <w:rFonts w:ascii="Arial" w:hAnsi="Arial" w:cs="Arial"/>
                <w:snapToGrid w:val="0"/>
                <w:sz w:val="22"/>
                <w:szCs w:val="22"/>
                <w:lang w:eastAsia="zh-CN" w:bidi="ar"/>
              </w:rPr>
              <w:t xml:space="preserve"> tolerančního pásma </w:t>
            </w:r>
            <w:r w:rsidR="00925C6E" w:rsidRPr="00BB3BC9">
              <w:rPr>
                <w:rFonts w:ascii="Arial" w:hAnsi="Arial" w:cs="Arial"/>
                <w:snapToGrid w:val="0"/>
                <w:sz w:val="22"/>
                <w:szCs w:val="22"/>
                <w:lang w:eastAsia="zh-CN" w:bidi="ar"/>
              </w:rPr>
              <w:t>indikátoru</w:t>
            </w:r>
            <w:r w:rsidRPr="00BB3BC9">
              <w:rPr>
                <w:rFonts w:ascii="Arial" w:hAnsi="Arial" w:cs="Arial"/>
                <w:snapToGrid w:val="0"/>
                <w:sz w:val="22"/>
                <w:szCs w:val="22"/>
                <w:lang w:eastAsia="zh-CN" w:bidi="ar"/>
              </w:rPr>
              <w:t xml:space="preserve"> v případ</w:t>
            </w:r>
            <w:r w:rsidR="00DB2F10" w:rsidRPr="00BB3BC9">
              <w:rPr>
                <w:rFonts w:ascii="Arial" w:hAnsi="Arial" w:cs="Arial"/>
                <w:snapToGrid w:val="0"/>
                <w:sz w:val="22"/>
                <w:szCs w:val="22"/>
                <w:lang w:eastAsia="zh-CN" w:bidi="ar"/>
              </w:rPr>
              <w:t>ě</w:t>
            </w:r>
            <w:r w:rsidRPr="00BB3BC9">
              <w:rPr>
                <w:rFonts w:ascii="Arial" w:hAnsi="Arial" w:cs="Arial"/>
                <w:snapToGrid w:val="0"/>
                <w:sz w:val="22"/>
                <w:szCs w:val="22"/>
                <w:lang w:eastAsia="zh-CN" w:bidi="ar"/>
              </w:rPr>
              <w:t>, kdy nedojde k udržení u</w:t>
            </w:r>
            <w:r w:rsidR="00156CDA" w:rsidRPr="00BB3BC9">
              <w:rPr>
                <w:rFonts w:ascii="Arial" w:hAnsi="Arial" w:cs="Arial"/>
                <w:snapToGrid w:val="0"/>
                <w:sz w:val="22"/>
                <w:szCs w:val="22"/>
                <w:lang w:eastAsia="zh-CN" w:bidi="ar"/>
              </w:rPr>
              <w:t> </w:t>
            </w:r>
            <w:r w:rsidRPr="00BB3BC9">
              <w:rPr>
                <w:rFonts w:ascii="Arial" w:hAnsi="Arial" w:cs="Arial"/>
                <w:snapToGrid w:val="0"/>
                <w:sz w:val="22"/>
                <w:szCs w:val="22"/>
                <w:lang w:eastAsia="zh-CN" w:bidi="ar"/>
              </w:rPr>
              <w:t>indikátoru:</w:t>
            </w:r>
            <w:r w:rsidR="009132E6" w:rsidRPr="00BB3BC9">
              <w:rPr>
                <w:rFonts w:ascii="Arial" w:hAnsi="Arial" w:cs="Arial"/>
                <w:snapToGrid w:val="0"/>
                <w:sz w:val="22"/>
                <w:szCs w:val="22"/>
                <w:lang w:eastAsia="zh-CN" w:bidi="ar"/>
              </w:rPr>
              <w:t xml:space="preserve"> </w:t>
            </w:r>
          </w:p>
          <w:p w14:paraId="1FBA0524" w14:textId="77777777" w:rsidR="00A90CCF" w:rsidRPr="00BB3BC9" w:rsidRDefault="00A90CCF" w:rsidP="008D3A9E">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BB3BC9">
              <w:rPr>
                <w:rFonts w:ascii="Arial" w:hAnsi="Arial" w:cs="Arial"/>
                <w:i/>
                <w:iCs/>
                <w:snapToGrid w:val="0"/>
                <w:sz w:val="22"/>
                <w:szCs w:val="22"/>
                <w:lang w:eastAsia="zh-CN" w:bidi="ar"/>
              </w:rPr>
              <w:t>III.</w:t>
            </w:r>
            <w:r w:rsidRPr="00BB3BC9">
              <w:rPr>
                <w:rFonts w:ascii="Arial" w:hAnsi="Arial" w:cs="Arial"/>
                <w:snapToGrid w:val="0"/>
                <w:sz w:val="22"/>
                <w:szCs w:val="22"/>
                <w:lang w:eastAsia="zh-CN" w:bidi="ar"/>
              </w:rPr>
              <w:t xml:space="preserve"> na 95 % a více z rozdílu mezi výchozí a cílovou hodnotou,</w:t>
            </w:r>
          </w:p>
          <w:p w14:paraId="3E640979" w14:textId="31A59C57" w:rsidR="00A90CCF" w:rsidRPr="00BB3BC9" w:rsidRDefault="00A90CCF" w:rsidP="008D3A9E">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BB3BC9">
              <w:rPr>
                <w:rFonts w:ascii="Arial" w:hAnsi="Arial" w:cs="Arial"/>
                <w:i/>
                <w:iCs/>
                <w:snapToGrid w:val="0"/>
                <w:sz w:val="22"/>
                <w:szCs w:val="22"/>
                <w:lang w:eastAsia="zh-CN" w:bidi="ar"/>
              </w:rPr>
              <w:t>IV.</w:t>
            </w:r>
            <w:r w:rsidRPr="00BB3BC9">
              <w:rPr>
                <w:rFonts w:ascii="Arial" w:hAnsi="Arial" w:cs="Arial"/>
                <w:snapToGrid w:val="0"/>
                <w:sz w:val="22"/>
                <w:szCs w:val="22"/>
                <w:lang w:eastAsia="zh-CN" w:bidi="ar"/>
              </w:rPr>
              <w:t xml:space="preserve"> na 70 % cílové hodnoty</w:t>
            </w:r>
            <w:r w:rsidR="00DB2F10" w:rsidRPr="00BB3BC9">
              <w:rPr>
                <w:rFonts w:ascii="Arial" w:hAnsi="Arial" w:cs="Arial"/>
                <w:snapToGrid w:val="0"/>
                <w:sz w:val="22"/>
                <w:szCs w:val="22"/>
                <w:lang w:eastAsia="zh-CN" w:bidi="ar"/>
              </w:rPr>
              <w:t xml:space="preserve"> a více</w:t>
            </w:r>
            <w:r w:rsidRPr="00BB3BC9">
              <w:rPr>
                <w:rFonts w:ascii="Arial" w:hAnsi="Arial" w:cs="Arial"/>
                <w:snapToGrid w:val="0"/>
                <w:sz w:val="22"/>
                <w:szCs w:val="22"/>
                <w:lang w:eastAsia="zh-CN" w:bidi="ar"/>
              </w:rPr>
              <w:t>.</w:t>
            </w:r>
          </w:p>
          <w:p w14:paraId="04411878" w14:textId="3CEA2614" w:rsidR="009132E6" w:rsidRPr="00BB3BC9"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lang w:eastAsia="zh-CN" w:bidi="ar"/>
              </w:rPr>
              <w:t xml:space="preserve">Do vzorce výpočtu bude promítnuta délka zkoumaného období a bude zohledněna </w:t>
            </w:r>
            <w:r w:rsidRPr="00BB3BC9">
              <w:rPr>
                <w:rFonts w:ascii="Arial" w:hAnsi="Arial" w:cs="Arial"/>
                <w:sz w:val="22"/>
                <w:szCs w:val="22"/>
                <w:lang w:eastAsia="zh-CN" w:bidi="ar"/>
              </w:rPr>
              <w:t>délka doby, po kterou příjemce indikátory neudržel.</w:t>
            </w:r>
            <w:r w:rsidRPr="00BB3BC9">
              <w:rPr>
                <w:rFonts w:ascii="Arial" w:hAnsi="Arial" w:cs="Arial"/>
                <w:sz w:val="22"/>
                <w:szCs w:val="22"/>
              </w:rPr>
              <w:t xml:space="preserve"> </w:t>
            </w:r>
          </w:p>
          <w:p w14:paraId="50547215" w14:textId="6DDC11E5" w:rsidR="009132E6" w:rsidRPr="00BB3BC9" w:rsidRDefault="009132E6" w:rsidP="0042247B">
            <w:pPr>
              <w:spacing w:before="120" w:after="120" w:line="271" w:lineRule="auto"/>
              <w:jc w:val="both"/>
              <w:rPr>
                <w:rFonts w:ascii="Arial" w:hAnsi="Arial" w:cs="Arial"/>
                <w:snapToGrid w:val="0"/>
                <w:sz w:val="22"/>
                <w:szCs w:val="22"/>
              </w:rPr>
            </w:pPr>
            <w:r w:rsidRPr="00BB3BC9">
              <w:rPr>
                <w:rFonts w:ascii="Arial" w:hAnsi="Arial" w:cs="Arial"/>
                <w:snapToGrid w:val="0"/>
                <w:sz w:val="22"/>
                <w:szCs w:val="22"/>
              </w:rPr>
              <w:t>V případě indikátorů (</w:t>
            </w:r>
            <w:r w:rsidR="00277403" w:rsidRPr="00BB3BC9">
              <w:rPr>
                <w:rFonts w:ascii="Arial" w:hAnsi="Arial" w:cs="Arial"/>
                <w:i/>
                <w:iCs/>
                <w:snapToGrid w:val="0"/>
                <w:sz w:val="22"/>
                <w:szCs w:val="22"/>
              </w:rPr>
              <w:t>IV.</w:t>
            </w:r>
            <w:r w:rsidRPr="00BB3BC9">
              <w:rPr>
                <w:rFonts w:ascii="Arial" w:hAnsi="Arial" w:cs="Arial"/>
                <w:snapToGrid w:val="0"/>
                <w:sz w:val="22"/>
                <w:szCs w:val="22"/>
              </w:rPr>
              <w:t>) naplňovaných za 1.</w:t>
            </w:r>
            <w:r w:rsidR="00AB53F1" w:rsidRPr="00BB3BC9">
              <w:rPr>
                <w:rFonts w:ascii="Arial" w:hAnsi="Arial" w:cs="Arial"/>
                <w:snapToGrid w:val="0"/>
                <w:sz w:val="22"/>
                <w:szCs w:val="22"/>
              </w:rPr>
              <w:t> </w:t>
            </w:r>
            <w:r w:rsidRPr="00BB3BC9">
              <w:rPr>
                <w:rFonts w:ascii="Arial" w:hAnsi="Arial" w:cs="Arial"/>
                <w:snapToGrid w:val="0"/>
                <w:sz w:val="22"/>
                <w:szCs w:val="22"/>
              </w:rPr>
              <w:t>rok udržitelnosti je jejich udržení zkoumáno až od 2. roku udržitelnosti</w:t>
            </w:r>
            <w:r w:rsidR="009B58A6" w:rsidRPr="00BB3BC9">
              <w:rPr>
                <w:rFonts w:ascii="Arial" w:hAnsi="Arial" w:cs="Arial"/>
                <w:snapToGrid w:val="0"/>
                <w:sz w:val="22"/>
                <w:szCs w:val="22"/>
              </w:rPr>
              <w:t xml:space="preserve"> a je postupováno vždy dle bodu b)</w:t>
            </w:r>
            <w:r w:rsidRPr="00BB3BC9">
              <w:rPr>
                <w:rFonts w:ascii="Arial" w:hAnsi="Arial" w:cs="Arial"/>
                <w:snapToGrid w:val="0"/>
                <w:sz w:val="22"/>
                <w:szCs w:val="22"/>
              </w:rPr>
              <w:t>.</w:t>
            </w:r>
          </w:p>
          <w:p w14:paraId="52A97C33" w14:textId="52F4AB89"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BB3BC9">
              <w:rPr>
                <w:rFonts w:ascii="Arial" w:hAnsi="Arial" w:cs="Arial"/>
                <w:snapToGrid w:val="0"/>
                <w:sz w:val="22"/>
                <w:szCs w:val="22"/>
              </w:rPr>
              <w:t>Udržování vyšší</w:t>
            </w:r>
            <w:r w:rsidR="00263F6E" w:rsidRPr="00BB3BC9">
              <w:rPr>
                <w:rStyle w:val="Znakapoznpodarou"/>
                <w:rFonts w:ascii="Arial" w:hAnsi="Arial" w:cs="Arial"/>
                <w:snapToGrid w:val="0"/>
                <w:sz w:val="22"/>
                <w:szCs w:val="22"/>
              </w:rPr>
              <w:footnoteReference w:id="17"/>
            </w:r>
            <w:r w:rsidRPr="00BB3BC9">
              <w:rPr>
                <w:rFonts w:ascii="Arial" w:hAnsi="Arial" w:cs="Arial"/>
                <w:snapToGrid w:val="0"/>
                <w:sz w:val="22"/>
                <w:szCs w:val="22"/>
              </w:rPr>
              <w:t xml:space="preserve"> než cílové hodnoty či další zlepšení dosažené hodnoty</w:t>
            </w:r>
            <w:r w:rsidR="00925C6E" w:rsidRPr="00BB3BC9">
              <w:rPr>
                <w:rFonts w:ascii="Arial" w:hAnsi="Arial" w:cs="Arial"/>
                <w:snapToGrid w:val="0"/>
                <w:sz w:val="22"/>
                <w:szCs w:val="22"/>
              </w:rPr>
              <w:t xml:space="preserve"> k Rozhodnému</w:t>
            </w:r>
            <w:r w:rsidR="00925C6E">
              <w:rPr>
                <w:rFonts w:ascii="Arial" w:hAnsi="Arial" w:cs="Arial"/>
                <w:snapToGrid w:val="0"/>
                <w:sz w:val="22"/>
                <w:szCs w:val="22"/>
              </w:rPr>
              <w:t xml:space="preserve"> datu</w:t>
            </w:r>
            <w:r w:rsidRPr="00BF657C">
              <w:rPr>
                <w:rFonts w:ascii="Arial" w:hAnsi="Arial" w:cs="Arial"/>
                <w:snapToGrid w:val="0"/>
                <w:sz w:val="22"/>
                <w:szCs w:val="22"/>
              </w:rPr>
              <w:t xml:space="preserve"> v době udržitelnosti nepodléhá finanční opravě.</w:t>
            </w:r>
            <w:r w:rsidRPr="00BF657C">
              <w:rPr>
                <w:rFonts w:ascii="Arial" w:hAnsi="Arial" w:cs="Arial"/>
                <w:snapToGrid w:val="0"/>
                <w:sz w:val="22"/>
                <w:szCs w:val="22"/>
                <w:lang w:eastAsia="zh-CN" w:bidi="ar"/>
              </w:rPr>
              <w:t xml:space="preserve"> </w:t>
            </w:r>
          </w:p>
        </w:tc>
      </w:tr>
      <w:tr w:rsidR="009132E6" w:rsidRPr="00BF657C" w14:paraId="14505DA3" w14:textId="77777777" w:rsidTr="0059122B">
        <w:trPr>
          <w:trHeight w:val="516"/>
        </w:trPr>
        <w:tc>
          <w:tcPr>
            <w:tcW w:w="9067" w:type="dxa"/>
            <w:gridSpan w:val="2"/>
            <w:shd w:val="clear" w:color="auto" w:fill="D9D9D9" w:themeFill="background1" w:themeFillShade="D9"/>
          </w:tcPr>
          <w:p w14:paraId="09015CC3" w14:textId="77777777" w:rsidR="009132E6" w:rsidRPr="00BF657C" w:rsidRDefault="009132E6" w:rsidP="008D3A9E">
            <w:pPr>
              <w:pStyle w:val="Odstavecseseznamem"/>
              <w:keepNext/>
              <w:numPr>
                <w:ilvl w:val="0"/>
                <w:numId w:val="25"/>
              </w:numPr>
              <w:spacing w:before="120" w:after="120" w:line="271" w:lineRule="auto"/>
              <w:ind w:left="357" w:hanging="357"/>
              <w:jc w:val="both"/>
              <w:rPr>
                <w:rFonts w:ascii="Arial" w:hAnsi="Arial" w:cs="Arial"/>
                <w:b/>
                <w:bCs/>
                <w:sz w:val="22"/>
                <w:szCs w:val="22"/>
              </w:rPr>
            </w:pPr>
            <w:r w:rsidRPr="00BF657C">
              <w:rPr>
                <w:rFonts w:ascii="Arial" w:hAnsi="Arial" w:cs="Arial"/>
                <w:b/>
                <w:bCs/>
                <w:snapToGrid w:val="0"/>
                <w:sz w:val="22"/>
                <w:szCs w:val="22"/>
              </w:rPr>
              <w:lastRenderedPageBreak/>
              <w:t>Zachování majetku v udržitelnosti</w:t>
            </w:r>
          </w:p>
        </w:tc>
      </w:tr>
      <w:tr w:rsidR="009132E6" w:rsidRPr="00BF657C" w14:paraId="01AB7B95" w14:textId="77777777" w:rsidTr="0059122B">
        <w:trPr>
          <w:trHeight w:val="720"/>
        </w:trPr>
        <w:tc>
          <w:tcPr>
            <w:tcW w:w="4533" w:type="dxa"/>
          </w:tcPr>
          <w:p w14:paraId="6A2503EA" w14:textId="77777777"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rPr>
              <w:t>Příjemce je povinen v době udržitelnosti zachovat majetek</w:t>
            </w:r>
            <w:r w:rsidRPr="00BF657C">
              <w:rPr>
                <w:rStyle w:val="Znakapoznpodarou"/>
                <w:rFonts w:ascii="Arial" w:hAnsi="Arial" w:cs="Arial"/>
                <w:sz w:val="22"/>
                <w:szCs w:val="22"/>
                <w:lang w:eastAsia="ar-SA"/>
              </w:rPr>
              <w:footnoteReference w:id="18"/>
            </w:r>
            <w:r w:rsidRPr="00BF657C">
              <w:rPr>
                <w:rStyle w:val="Znakapoznpodarou"/>
                <w:rFonts w:ascii="Arial" w:hAnsi="Arial" w:cs="Arial"/>
                <w:sz w:val="22"/>
                <w:szCs w:val="22"/>
                <w:vertAlign w:val="baseline"/>
              </w:rPr>
              <w:t>,</w:t>
            </w:r>
            <w:r w:rsidRPr="00BF657C">
              <w:rPr>
                <w:rFonts w:ascii="Arial" w:hAnsi="Arial" w:cs="Arial"/>
                <w:sz w:val="22"/>
                <w:szCs w:val="22"/>
              </w:rPr>
              <w:t xml:space="preserve"> získaný byť i částečně, z dotace, případně ho ve stejné nebo vyšší kvalitě a kvantitě pořídit opětovně z vlastních zdrojů.</w:t>
            </w:r>
          </w:p>
        </w:tc>
        <w:tc>
          <w:tcPr>
            <w:tcW w:w="4534" w:type="dxa"/>
          </w:tcPr>
          <w:p w14:paraId="29140FB6" w14:textId="77777777" w:rsidR="009132E6" w:rsidRPr="00BF657C" w:rsidRDefault="009132E6" w:rsidP="0042247B">
            <w:pPr>
              <w:spacing w:before="120" w:after="120" w:line="271" w:lineRule="auto"/>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Finanční oprava bude stanovena v poměru odpovídajícímu výši částky proplacené na pořízený majetek a délky doby, po kterou nebyl majetek zachován</w:t>
            </w:r>
            <w:r w:rsidRPr="00BF657C">
              <w:rPr>
                <w:rFonts w:ascii="Arial" w:hAnsi="Arial" w:cs="Arial"/>
                <w:snapToGrid w:val="0"/>
                <w:color w:val="0000FF"/>
                <w:sz w:val="22"/>
                <w:szCs w:val="22"/>
                <w:lang w:eastAsia="zh-CN" w:bidi="ar"/>
              </w:rPr>
              <w:t>.</w:t>
            </w:r>
          </w:p>
        </w:tc>
      </w:tr>
      <w:tr w:rsidR="009132E6" w:rsidRPr="00BF657C" w14:paraId="5903C25A" w14:textId="77777777" w:rsidTr="0059122B">
        <w:trPr>
          <w:trHeight w:val="516"/>
        </w:trPr>
        <w:tc>
          <w:tcPr>
            <w:tcW w:w="9067" w:type="dxa"/>
            <w:gridSpan w:val="2"/>
            <w:shd w:val="clear" w:color="auto" w:fill="D9D9D9" w:themeFill="background1" w:themeFillShade="D9"/>
          </w:tcPr>
          <w:p w14:paraId="2AB0BB0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 xml:space="preserve">Nakládání s majetkem </w:t>
            </w:r>
          </w:p>
        </w:tc>
      </w:tr>
      <w:tr w:rsidR="009132E6" w:rsidRPr="00BF657C" w14:paraId="02745F73" w14:textId="77777777" w:rsidTr="0059122B">
        <w:trPr>
          <w:trHeight w:val="720"/>
        </w:trPr>
        <w:tc>
          <w:tcPr>
            <w:tcW w:w="4533" w:type="dxa"/>
          </w:tcPr>
          <w:p w14:paraId="0043DA21" w14:textId="36AF50D3"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lang w:eastAsia="ar-SA"/>
              </w:rPr>
              <w:t xml:space="preserve">Po celou dobu realizace projektu a v době udržitelnosti příjemce musí majetek využívat </w:t>
            </w:r>
            <w:r w:rsidRPr="00BF657C">
              <w:rPr>
                <w:rFonts w:ascii="Arial" w:hAnsi="Arial" w:cs="Arial"/>
                <w:sz w:val="22"/>
                <w:szCs w:val="22"/>
                <w:lang w:eastAsia="ar-SA"/>
              </w:rPr>
              <w:lastRenderedPageBreak/>
              <w:t xml:space="preserve">v souladu s účelem a cíli projektu a nesmí bez souhlasu ŘO IROP: </w:t>
            </w:r>
          </w:p>
        </w:tc>
        <w:tc>
          <w:tcPr>
            <w:tcW w:w="4534" w:type="dxa"/>
          </w:tcPr>
          <w:p w14:paraId="4613D8E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61D689F" w14:textId="77777777" w:rsidTr="0059122B">
        <w:trPr>
          <w:trHeight w:val="720"/>
        </w:trPr>
        <w:tc>
          <w:tcPr>
            <w:tcW w:w="4533" w:type="dxa"/>
          </w:tcPr>
          <w:p w14:paraId="457E7E9E"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převést/svěřit jinému subjektu.</w:t>
            </w:r>
          </w:p>
          <w:p w14:paraId="20CC43F3"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vypůjčit nebo pronajmout/propachtovat jinému subjektu na dobu delší než 24 hodin.</w:t>
            </w:r>
          </w:p>
        </w:tc>
        <w:tc>
          <w:tcPr>
            <w:tcW w:w="4534" w:type="dxa"/>
          </w:tcPr>
          <w:p w14:paraId="575795DF" w14:textId="77777777" w:rsidR="009132E6" w:rsidRPr="00BF657C" w:rsidRDefault="009132E6" w:rsidP="0042247B">
            <w:pPr>
              <w:spacing w:before="120" w:after="120" w:line="271" w:lineRule="auto"/>
              <w:ind w:right="-2"/>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 xml:space="preserve">Pokud se jedná o změnu, se kterou ŘO IROP nesouhlasí, bude finanční oprava vyčíslena v poměru odpovídajícímu výši částky proplacené na pořízený majetek a délky doby, po kterou nebyl majetek zachován, nebo využíván v souladu s účelem a cíli projektu. Pokud bude souhlas ŘO IROP udělen dodatečně a majetek po celou dobu sloužil účelu a cílům projektu, za neoznámení změny se při stanovení finanční opravy postupuje podle bodu č. 5a). </w:t>
            </w:r>
          </w:p>
        </w:tc>
      </w:tr>
      <w:tr w:rsidR="009132E6" w:rsidRPr="00BF657C" w14:paraId="4FCE4C54" w14:textId="77777777" w:rsidTr="0059122B">
        <w:trPr>
          <w:trHeight w:val="992"/>
        </w:trPr>
        <w:tc>
          <w:tcPr>
            <w:tcW w:w="4533" w:type="dxa"/>
          </w:tcPr>
          <w:p w14:paraId="41438915"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 xml:space="preserve">Majetek získaný, byť i částečně, z dotace, zatížit jinými věcnými právy třetích osob (služebnosti, reálná břemena, právo stavby apod.) nebo zřídit zástavní právo, pokud k těmto nedochází ze zákona. </w:t>
            </w:r>
          </w:p>
        </w:tc>
        <w:tc>
          <w:tcPr>
            <w:tcW w:w="4534" w:type="dxa"/>
          </w:tcPr>
          <w:p w14:paraId="56EEC4FE" w14:textId="1FF6CC8C"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AB53F1">
              <w:rPr>
                <w:rFonts w:ascii="Arial" w:hAnsi="Arial" w:cs="Arial"/>
                <w:snapToGrid w:val="0"/>
                <w:sz w:val="22"/>
                <w:szCs w:val="22"/>
              </w:rPr>
              <w:t> </w:t>
            </w:r>
            <w:r w:rsidRPr="00BF657C">
              <w:rPr>
                <w:rFonts w:ascii="Arial" w:hAnsi="Arial" w:cs="Arial"/>
                <w:snapToGrid w:val="0"/>
                <w:sz w:val="22"/>
                <w:szCs w:val="22"/>
              </w:rPr>
              <w:t xml:space="preserve">% z částky </w:t>
            </w:r>
            <w:r w:rsidRPr="00BF657C">
              <w:rPr>
                <w:rFonts w:ascii="Arial" w:hAnsi="Arial" w:cs="Arial"/>
                <w:snapToGrid w:val="0"/>
                <w:sz w:val="22"/>
                <w:szCs w:val="22"/>
                <w:lang w:eastAsia="zh-CN" w:bidi="ar"/>
              </w:rPr>
              <w:t>proplacené na pořízený majetek</w:t>
            </w:r>
            <w:r w:rsidRPr="00BF657C">
              <w:rPr>
                <w:rFonts w:ascii="Arial" w:hAnsi="Arial" w:cs="Arial"/>
                <w:snapToGrid w:val="0"/>
                <w:sz w:val="22"/>
                <w:szCs w:val="22"/>
              </w:rPr>
              <w:t>.</w:t>
            </w:r>
          </w:p>
          <w:p w14:paraId="2108205D"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63B4E03F" w14:textId="77777777" w:rsidTr="0059122B">
        <w:trPr>
          <w:trHeight w:val="516"/>
        </w:trPr>
        <w:tc>
          <w:tcPr>
            <w:tcW w:w="9067" w:type="dxa"/>
            <w:gridSpan w:val="2"/>
            <w:shd w:val="clear" w:color="auto" w:fill="D9D9D9" w:themeFill="background1" w:themeFillShade="D9"/>
          </w:tcPr>
          <w:p w14:paraId="3853035D"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Archivace, informační povinnost a součinnost při kontrolách</w:t>
            </w:r>
          </w:p>
        </w:tc>
      </w:tr>
      <w:tr w:rsidR="009132E6" w:rsidRPr="00BF657C" w14:paraId="51C999EA" w14:textId="77777777" w:rsidTr="0059122B">
        <w:tc>
          <w:tcPr>
            <w:tcW w:w="4533" w:type="dxa"/>
          </w:tcPr>
          <w:p w14:paraId="2D0BCC72" w14:textId="128D9840"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řádně uchovávat veškerou dokumentaci a účetní doklady, související s realizací projektu, minimálně do konce roku 203</w:t>
            </w:r>
            <w:r w:rsidR="0015553A">
              <w:rPr>
                <w:rFonts w:ascii="Arial" w:hAnsi="Arial" w:cs="Arial"/>
                <w:snapToGrid w:val="0"/>
                <w:sz w:val="22"/>
                <w:szCs w:val="22"/>
              </w:rPr>
              <w:t>5</w:t>
            </w:r>
            <w:r w:rsidRPr="00BF657C">
              <w:rPr>
                <w:rFonts w:ascii="Arial" w:hAnsi="Arial" w:cs="Arial"/>
                <w:snapToGrid w:val="0"/>
                <w:sz w:val="22"/>
                <w:szCs w:val="22"/>
              </w:rPr>
              <w:t>. Pokud je v českých právních předpisech stanovena lhůta delší než v evropských předpisech, musí být použita pro úschovu delší lhůta.</w:t>
            </w:r>
          </w:p>
          <w:p w14:paraId="38AEF90C" w14:textId="6FA7A544"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minimálně do konce roku 203</w:t>
            </w:r>
            <w:r w:rsidR="0015553A">
              <w:rPr>
                <w:rFonts w:ascii="Arial" w:hAnsi="Arial" w:cs="Arial"/>
                <w:snapToGrid w:val="0"/>
                <w:sz w:val="22"/>
                <w:szCs w:val="22"/>
              </w:rPr>
              <w:t>5</w:t>
            </w:r>
            <w:r w:rsidRPr="00BF657C">
              <w:rPr>
                <w:rFonts w:ascii="Arial" w:hAnsi="Arial" w:cs="Arial"/>
                <w:snapToGrid w:val="0"/>
                <w:sz w:val="22"/>
                <w:szCs w:val="22"/>
              </w:rPr>
              <w:t xml:space="preserve"> poskytovat informace a dokumentaci vztahující se k projektu zaměstnancům nebo zmocněncům pověřených orgánů (Centra pro regionální rozvoj ČR (dále jen „Centrum“), Ministerstva pro místní rozvoj ČR, Ministerstva financí ČR, Evropské komise (dále jen „EK“), Evropského účetního dvora (dále jen „EÚD“), Nejvyššího kontrolního úřadu (dále jen „NKÚ“), Auditního orgánu (dále jen „AO“), Platebního orgánu (dále jen „MF - PO“), příslušného orgánu finanční správy a dalších oprávněných orgánů státní správy) a je povinen informovat Centrum o skutečnostech majících vliv na realizaci projektu, především pak o jakýchkoli </w:t>
            </w:r>
            <w:r w:rsidRPr="00BF657C">
              <w:rPr>
                <w:rFonts w:ascii="Arial" w:hAnsi="Arial" w:cs="Arial"/>
                <w:snapToGrid w:val="0"/>
                <w:sz w:val="22"/>
                <w:szCs w:val="22"/>
              </w:rPr>
              <w:lastRenderedPageBreak/>
              <w:t xml:space="preserve">kontrolách a auditech provedených v souvislosti s projektem. Příjemce je též povinen na žádost poskytovatele dotace, ŘO IROP, Centra, PO nebo AO poskytnout veškeré informace o výsledcích těchto kontrol a auditů včetně protokolů z kontrol a zpráv o auditech. Zároveň je příjemce povinen vytvořit podmínky k provedení kontroly nebo auditu, podrobit se jejich provedení a poskytnout součinnost pro jejich výkon. </w:t>
            </w:r>
          </w:p>
          <w:p w14:paraId="2B950DB6" w14:textId="5A11CDEE"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zajistit, aby stejné povinnosti týkající se součinnosti při kontrolách, poskytování informací a</w:t>
            </w:r>
            <w:r w:rsidR="00AB53F1">
              <w:rPr>
                <w:rFonts w:ascii="Arial" w:hAnsi="Arial" w:cs="Arial"/>
                <w:snapToGrid w:val="0"/>
                <w:sz w:val="22"/>
                <w:szCs w:val="22"/>
              </w:rPr>
              <w:t> </w:t>
            </w:r>
            <w:r w:rsidRPr="00BF657C">
              <w:rPr>
                <w:rFonts w:ascii="Arial" w:hAnsi="Arial" w:cs="Arial"/>
                <w:snapToGrid w:val="0"/>
                <w:sz w:val="22"/>
                <w:szCs w:val="22"/>
              </w:rPr>
              <w:t>archivace do roku 203</w:t>
            </w:r>
            <w:r w:rsidR="0015553A">
              <w:rPr>
                <w:rFonts w:ascii="Arial" w:hAnsi="Arial" w:cs="Arial"/>
                <w:snapToGrid w:val="0"/>
                <w:sz w:val="22"/>
                <w:szCs w:val="22"/>
              </w:rPr>
              <w:t>5</w:t>
            </w:r>
            <w:r w:rsidRPr="00BF657C">
              <w:rPr>
                <w:rFonts w:ascii="Arial" w:hAnsi="Arial" w:cs="Arial"/>
                <w:snapToGrid w:val="0"/>
                <w:sz w:val="22"/>
                <w:szCs w:val="22"/>
              </w:rPr>
              <w:t xml:space="preserve"> plnili dodavatelé, podílející se na realizaci projektu, a osoby povinné ve vztahu k realizaci projektu. </w:t>
            </w:r>
          </w:p>
        </w:tc>
        <w:tc>
          <w:tcPr>
            <w:tcW w:w="4534" w:type="dxa"/>
          </w:tcPr>
          <w:p w14:paraId="103BDC7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Finanční oprava bude stanovena ve výši 20 000 Kč z poskytnuté částky dotace.</w:t>
            </w:r>
          </w:p>
          <w:p w14:paraId="63861A98" w14:textId="77777777" w:rsidR="009132E6" w:rsidRPr="00BF657C" w:rsidRDefault="009132E6" w:rsidP="0042247B">
            <w:pPr>
              <w:spacing w:before="120" w:after="120" w:line="271" w:lineRule="auto"/>
              <w:jc w:val="both"/>
              <w:rPr>
                <w:rFonts w:ascii="Arial" w:hAnsi="Arial" w:cs="Arial"/>
                <w:snapToGrid w:val="0"/>
                <w:sz w:val="22"/>
                <w:szCs w:val="22"/>
              </w:rPr>
            </w:pPr>
          </w:p>
          <w:p w14:paraId="2AB7371A"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4E64046C" w14:textId="77777777" w:rsidTr="0059122B">
        <w:trPr>
          <w:trHeight w:val="516"/>
        </w:trPr>
        <w:tc>
          <w:tcPr>
            <w:tcW w:w="9067" w:type="dxa"/>
            <w:gridSpan w:val="2"/>
            <w:shd w:val="clear" w:color="auto" w:fill="D9D9D9" w:themeFill="background1" w:themeFillShade="D9"/>
          </w:tcPr>
          <w:p w14:paraId="3E228C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snapToGrid w:val="0"/>
                <w:sz w:val="22"/>
                <w:szCs w:val="22"/>
              </w:rPr>
            </w:pPr>
            <w:r w:rsidRPr="00BF657C">
              <w:rPr>
                <w:rFonts w:ascii="Arial" w:hAnsi="Arial" w:cs="Arial"/>
                <w:b/>
                <w:snapToGrid w:val="0"/>
                <w:sz w:val="22"/>
                <w:szCs w:val="22"/>
              </w:rPr>
              <w:t xml:space="preserve">Skutečný majitel  </w:t>
            </w:r>
          </w:p>
        </w:tc>
      </w:tr>
      <w:tr w:rsidR="009132E6" w:rsidRPr="00BF657C" w14:paraId="60D46C4F" w14:textId="77777777" w:rsidTr="0059122B">
        <w:tc>
          <w:tcPr>
            <w:tcW w:w="4533" w:type="dxa"/>
          </w:tcPr>
          <w:p w14:paraId="694B9780" w14:textId="77777777"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z w:val="22"/>
                <w:szCs w:val="22"/>
              </w:rPr>
              <w:t>Příjemce je povinen při výběru dodavatele pro plnění veřejné zakázky zajistit soulad s § 4b zákona č. 159/2006 Sb., o střetu zájmů, ve znění pozdějších předpisů.</w:t>
            </w:r>
          </w:p>
        </w:tc>
        <w:tc>
          <w:tcPr>
            <w:tcW w:w="4534" w:type="dxa"/>
          </w:tcPr>
          <w:p w14:paraId="14000BE1" w14:textId="018BC32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100</w:t>
            </w:r>
            <w:r w:rsidR="00AB53F1">
              <w:rPr>
                <w:rFonts w:ascii="Arial" w:hAnsi="Arial" w:cs="Arial"/>
                <w:snapToGrid w:val="0"/>
                <w:sz w:val="22"/>
                <w:szCs w:val="22"/>
              </w:rPr>
              <w:t> </w:t>
            </w:r>
            <w:r w:rsidRPr="00BF657C">
              <w:rPr>
                <w:rFonts w:ascii="Arial" w:hAnsi="Arial" w:cs="Arial"/>
                <w:snapToGrid w:val="0"/>
                <w:sz w:val="22"/>
                <w:szCs w:val="22"/>
              </w:rPr>
              <w:t>% částky poskytnuté dotace, resp. 100</w:t>
            </w:r>
            <w:r w:rsidR="00AB53F1">
              <w:rPr>
                <w:rFonts w:ascii="Arial" w:hAnsi="Arial" w:cs="Arial"/>
                <w:snapToGrid w:val="0"/>
                <w:sz w:val="22"/>
                <w:szCs w:val="22"/>
              </w:rPr>
              <w:t> </w:t>
            </w:r>
            <w:r w:rsidRPr="00BF657C">
              <w:rPr>
                <w:rFonts w:ascii="Arial" w:hAnsi="Arial" w:cs="Arial"/>
                <w:snapToGrid w:val="0"/>
                <w:sz w:val="22"/>
                <w:szCs w:val="22"/>
              </w:rPr>
              <w:t xml:space="preserve">% výdajů za danou zakázku. </w:t>
            </w:r>
          </w:p>
        </w:tc>
      </w:tr>
      <w:tr w:rsidR="009132E6" w:rsidRPr="00BF657C" w14:paraId="2FB61BF1" w14:textId="77777777" w:rsidTr="0059122B">
        <w:tc>
          <w:tcPr>
            <w:tcW w:w="4533" w:type="dxa"/>
          </w:tcPr>
          <w:p w14:paraId="6872B4EE" w14:textId="178447FF" w:rsidR="009132E6" w:rsidRPr="00BF657C" w:rsidRDefault="009132E6" w:rsidP="002F624E">
            <w:pPr>
              <w:pStyle w:val="Textkomente"/>
              <w:numPr>
                <w:ilvl w:val="1"/>
                <w:numId w:val="26"/>
              </w:numPr>
              <w:spacing w:before="120" w:after="120" w:line="271" w:lineRule="auto"/>
              <w:jc w:val="both"/>
              <w:rPr>
                <w:rFonts w:ascii="Arial" w:hAnsi="Arial" w:cs="Arial"/>
                <w:snapToGrid w:val="0"/>
                <w:sz w:val="22"/>
                <w:szCs w:val="22"/>
              </w:rPr>
            </w:pPr>
            <w:r w:rsidRPr="002F624E">
              <w:rPr>
                <w:rFonts w:ascii="Arial" w:hAnsi="Arial" w:cs="Arial"/>
                <w:sz w:val="22"/>
                <w:szCs w:val="22"/>
              </w:rPr>
              <w:t xml:space="preserve">Příjemce je v termínech </w:t>
            </w:r>
            <w:r w:rsidR="00292158" w:rsidRPr="002F624E">
              <w:rPr>
                <w:rFonts w:ascii="Arial" w:hAnsi="Arial" w:cs="Arial"/>
                <w:sz w:val="22"/>
                <w:szCs w:val="22"/>
              </w:rPr>
              <w:t xml:space="preserve">a rozsahu </w:t>
            </w:r>
            <w:r w:rsidRPr="002F624E">
              <w:rPr>
                <w:rFonts w:ascii="Arial" w:hAnsi="Arial" w:cs="Arial"/>
                <w:sz w:val="22"/>
                <w:szCs w:val="22"/>
              </w:rPr>
              <w:t>stanovený</w:t>
            </w:r>
            <w:r w:rsidR="00292158" w:rsidRPr="002F624E">
              <w:rPr>
                <w:rFonts w:ascii="Arial" w:hAnsi="Arial" w:cs="Arial"/>
                <w:sz w:val="22"/>
                <w:szCs w:val="22"/>
              </w:rPr>
              <w:t>m</w:t>
            </w:r>
            <w:r w:rsidRPr="002F624E">
              <w:rPr>
                <w:rFonts w:ascii="Arial" w:hAnsi="Arial" w:cs="Arial"/>
                <w:sz w:val="22"/>
                <w:szCs w:val="22"/>
              </w:rPr>
              <w:t xml:space="preserve"> v OPPŽP povinen </w:t>
            </w:r>
            <w:r w:rsidR="00292158" w:rsidRPr="002F624E">
              <w:rPr>
                <w:rFonts w:ascii="Arial" w:hAnsi="Arial" w:cs="Arial"/>
                <w:sz w:val="22"/>
                <w:szCs w:val="22"/>
              </w:rPr>
              <w:t>ŘO IROP/Centru pro regionální rozvoj</w:t>
            </w:r>
            <w:r w:rsidRPr="002F624E">
              <w:rPr>
                <w:rFonts w:ascii="Arial" w:hAnsi="Arial" w:cs="Arial"/>
                <w:sz w:val="22"/>
                <w:szCs w:val="22"/>
              </w:rPr>
              <w:t xml:space="preserve"> poskytnout informaci o</w:t>
            </w:r>
            <w:r w:rsidRPr="00BF657C">
              <w:rPr>
                <w:rFonts w:ascii="Arial" w:hAnsi="Arial" w:cs="Arial"/>
                <w:sz w:val="22"/>
                <w:szCs w:val="22"/>
              </w:rPr>
              <w:t> </w:t>
            </w:r>
            <w:r w:rsidRPr="002F624E">
              <w:rPr>
                <w:rFonts w:ascii="Arial" w:hAnsi="Arial" w:cs="Arial"/>
                <w:sz w:val="22"/>
                <w:szCs w:val="22"/>
              </w:rPr>
              <w:t>všech skutečných majitelích dodavatele, kterého využívá pro plnění projektu či jeho části</w:t>
            </w:r>
            <w:r w:rsidR="00292158" w:rsidRPr="002F624E">
              <w:rPr>
                <w:rFonts w:ascii="Arial" w:hAnsi="Arial" w:cs="Arial"/>
                <w:sz w:val="22"/>
                <w:szCs w:val="22"/>
              </w:rPr>
              <w:t>.</w:t>
            </w:r>
          </w:p>
        </w:tc>
        <w:tc>
          <w:tcPr>
            <w:tcW w:w="4534" w:type="dxa"/>
          </w:tcPr>
          <w:p w14:paraId="1393FF4E" w14:textId="69CA6916"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AB53F1">
              <w:rPr>
                <w:rFonts w:ascii="Arial" w:hAnsi="Arial" w:cs="Arial"/>
                <w:snapToGrid w:val="0"/>
                <w:sz w:val="22"/>
                <w:szCs w:val="22"/>
              </w:rPr>
              <w:t> </w:t>
            </w:r>
            <w:r w:rsidRPr="00BF657C">
              <w:rPr>
                <w:rFonts w:ascii="Arial" w:hAnsi="Arial" w:cs="Arial"/>
                <w:snapToGrid w:val="0"/>
                <w:sz w:val="22"/>
                <w:szCs w:val="22"/>
              </w:rPr>
              <w:t>000 Kč z poskytnuté částky dotace.</w:t>
            </w:r>
          </w:p>
        </w:tc>
      </w:tr>
      <w:tr w:rsidR="009132E6" w:rsidRPr="00BF657C" w14:paraId="4D881B5A" w14:textId="77777777" w:rsidTr="0059122B">
        <w:trPr>
          <w:trHeight w:val="516"/>
        </w:trPr>
        <w:tc>
          <w:tcPr>
            <w:tcW w:w="9067" w:type="dxa"/>
            <w:gridSpan w:val="2"/>
            <w:shd w:val="clear" w:color="auto" w:fill="D9D9D9" w:themeFill="background1" w:themeFillShade="D9"/>
          </w:tcPr>
          <w:p w14:paraId="785AC6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Účetnictví</w:t>
            </w:r>
          </w:p>
        </w:tc>
      </w:tr>
      <w:tr w:rsidR="009132E6" w:rsidRPr="00BF657C" w14:paraId="562D2139" w14:textId="77777777" w:rsidTr="0059122B">
        <w:trPr>
          <w:trHeight w:val="1435"/>
        </w:trPr>
        <w:tc>
          <w:tcPr>
            <w:tcW w:w="4533" w:type="dxa"/>
          </w:tcPr>
          <w:p w14:paraId="798E36EA" w14:textId="77777777" w:rsidR="009132E6" w:rsidRPr="00BF657C" w:rsidRDefault="009132E6" w:rsidP="0042247B">
            <w:pPr>
              <w:pStyle w:val="Textkomente"/>
              <w:spacing w:before="120" w:after="120" w:line="271" w:lineRule="auto"/>
              <w:jc w:val="both"/>
              <w:rPr>
                <w:rFonts w:ascii="Arial" w:hAnsi="Arial" w:cs="Arial"/>
                <w:snapToGrid w:val="0"/>
                <w:sz w:val="22"/>
                <w:szCs w:val="22"/>
              </w:rPr>
            </w:pPr>
            <w:bookmarkStart w:id="11" w:name="_Hlk96942930"/>
            <w:r w:rsidRPr="00BF657C">
              <w:rPr>
                <w:rFonts w:ascii="Arial" w:hAnsi="Arial" w:cs="Arial"/>
                <w:snapToGrid w:val="0"/>
                <w:sz w:val="22"/>
                <w:szCs w:val="22"/>
              </w:rPr>
              <w:t xml:space="preserve">Příjemce </w:t>
            </w:r>
            <w:r w:rsidRPr="00BF657C">
              <w:rPr>
                <w:rFonts w:ascii="Arial" w:hAnsi="Arial" w:cs="Arial"/>
                <w:sz w:val="22"/>
                <w:szCs w:val="22"/>
              </w:rPr>
              <w:t xml:space="preserve">je povinen v průběhu realizace projektu </w:t>
            </w:r>
            <w:bookmarkEnd w:id="11"/>
            <w:r w:rsidRPr="00BF657C">
              <w:rPr>
                <w:rFonts w:ascii="Arial" w:hAnsi="Arial" w:cs="Arial"/>
                <w:sz w:val="22"/>
                <w:szCs w:val="22"/>
              </w:rPr>
              <w:t xml:space="preserve">oddělovat všechny příjmy a úplně vykazované výdaje projektu od ostatních výdajů a příjmů realizovaných příjemcem. </w:t>
            </w:r>
          </w:p>
        </w:tc>
        <w:tc>
          <w:tcPr>
            <w:tcW w:w="4534" w:type="dxa"/>
          </w:tcPr>
          <w:p w14:paraId="5FDDAC70"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20 000 Kč z poskytnuté částky dotace.</w:t>
            </w:r>
          </w:p>
        </w:tc>
      </w:tr>
      <w:tr w:rsidR="009132E6" w:rsidRPr="00BF657C" w14:paraId="3A6B13EF" w14:textId="77777777" w:rsidTr="0059122B">
        <w:trPr>
          <w:trHeight w:val="516"/>
        </w:trPr>
        <w:tc>
          <w:tcPr>
            <w:tcW w:w="9067" w:type="dxa"/>
            <w:gridSpan w:val="2"/>
            <w:shd w:val="clear" w:color="auto" w:fill="D9D9D9" w:themeFill="background1" w:themeFillShade="D9"/>
          </w:tcPr>
          <w:p w14:paraId="1C606E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Zákaz dvojího financování</w:t>
            </w:r>
          </w:p>
        </w:tc>
      </w:tr>
      <w:tr w:rsidR="009132E6" w:rsidRPr="00BF657C" w14:paraId="7CAFC49D" w14:textId="77777777" w:rsidTr="0059122B">
        <w:tc>
          <w:tcPr>
            <w:tcW w:w="4533" w:type="dxa"/>
          </w:tcPr>
          <w:p w14:paraId="38E8938A"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nesmí na částku dotace hrazenou z IROP v rámci jednotlivých výdajů projektu čerpat finanční prostředky z</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jiného dotačního titulu, jiného</w:t>
            </w:r>
            <w:r w:rsidRPr="00BF657C">
              <w:rPr>
                <w:rFonts w:ascii="Arial" w:hAnsi="Arial" w:cs="Arial"/>
                <w:snapToGrid w:val="0"/>
                <w:color w:val="FF0000"/>
                <w:sz w:val="22"/>
                <w:szCs w:val="22"/>
              </w:rPr>
              <w:t xml:space="preserve"> </w:t>
            </w:r>
            <w:r w:rsidRPr="00BF657C">
              <w:rPr>
                <w:rFonts w:ascii="Arial" w:hAnsi="Arial" w:cs="Arial"/>
                <w:snapToGrid w:val="0"/>
                <w:sz w:val="22"/>
                <w:szCs w:val="22"/>
              </w:rPr>
              <w:t>operačního programu,</w:t>
            </w:r>
            <w:r w:rsidRPr="00BF657C">
              <w:rPr>
                <w:rFonts w:ascii="Arial" w:hAnsi="Arial" w:cs="Arial"/>
                <w:snapToGrid w:val="0"/>
                <w:color w:val="FF0000"/>
                <w:sz w:val="22"/>
                <w:szCs w:val="22"/>
              </w:rPr>
              <w:t xml:space="preserve"> </w:t>
            </w:r>
            <w:r w:rsidRPr="00BF657C">
              <w:rPr>
                <w:rFonts w:ascii="Arial" w:hAnsi="Arial" w:cs="Arial"/>
                <w:snapToGrid w:val="0"/>
                <w:sz w:val="22"/>
                <w:szCs w:val="22"/>
              </w:rPr>
              <w:t xml:space="preserve">jiných prostředků krytých z rozpočtu EU a národních veřejných rozpočtů, krajských dotačních titulů, ani z jiných finančních </w:t>
            </w:r>
            <w:r w:rsidRPr="00BF657C">
              <w:rPr>
                <w:rFonts w:ascii="Arial" w:hAnsi="Arial" w:cs="Arial"/>
                <w:snapToGrid w:val="0"/>
                <w:sz w:val="22"/>
                <w:szCs w:val="22"/>
              </w:rPr>
              <w:lastRenderedPageBreak/>
              <w:t>mechanismů nebo nástrojů finančního inženýrství.</w:t>
            </w:r>
          </w:p>
        </w:tc>
        <w:tc>
          <w:tcPr>
            <w:tcW w:w="4534" w:type="dxa"/>
          </w:tcPr>
          <w:p w14:paraId="4D70D53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 xml:space="preserve">Finanční oprava bude odpovídat výši výdaje, který již byl uhrazen z jiného dotačního titulu, jiného operačního programu, jiných prostředků krytých z rozpočtu EU a národních veřejných rozpočtů, krajských dotačních titulů, či z jiných finančních </w:t>
            </w:r>
            <w:r w:rsidRPr="00BF657C">
              <w:rPr>
                <w:rFonts w:ascii="Arial" w:hAnsi="Arial" w:cs="Arial"/>
                <w:snapToGrid w:val="0"/>
                <w:sz w:val="22"/>
                <w:szCs w:val="22"/>
              </w:rPr>
              <w:lastRenderedPageBreak/>
              <w:t>mechanismů nebo nástrojů finančního inženýrství.</w:t>
            </w:r>
          </w:p>
        </w:tc>
      </w:tr>
      <w:tr w:rsidR="009132E6" w:rsidRPr="00BF657C" w14:paraId="48C3A8C9" w14:textId="77777777" w:rsidTr="0059122B">
        <w:trPr>
          <w:trHeight w:val="516"/>
        </w:trPr>
        <w:tc>
          <w:tcPr>
            <w:tcW w:w="9067" w:type="dxa"/>
            <w:gridSpan w:val="2"/>
            <w:shd w:val="clear" w:color="auto" w:fill="D9D9D9" w:themeFill="background1" w:themeFillShade="D9"/>
          </w:tcPr>
          <w:p w14:paraId="7E16B8FC"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Publicita</w:t>
            </w:r>
          </w:p>
        </w:tc>
      </w:tr>
      <w:tr w:rsidR="009132E6" w:rsidRPr="00BF657C" w14:paraId="131D41F3" w14:textId="77777777" w:rsidTr="0059122B">
        <w:trPr>
          <w:trHeight w:val="410"/>
        </w:trPr>
        <w:tc>
          <w:tcPr>
            <w:tcW w:w="4533" w:type="dxa"/>
          </w:tcPr>
          <w:p w14:paraId="152F0FFF"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provádí informační a propagační opatření v souladu s </w:t>
            </w:r>
            <w:r w:rsidRPr="00BF657C">
              <w:rPr>
                <w:rFonts w:ascii="Arial" w:hAnsi="Arial" w:cs="Arial"/>
                <w:sz w:val="22"/>
                <w:szCs w:val="22"/>
              </w:rPr>
              <w:t>předpisy a dokumenty uvedenými v části I odst. 3 Podmínek.</w:t>
            </w:r>
            <w:r w:rsidRPr="00BF657C">
              <w:rPr>
                <w:rFonts w:ascii="Arial" w:hAnsi="Arial" w:cs="Arial"/>
                <w:snapToGrid w:val="0"/>
                <w:sz w:val="22"/>
                <w:szCs w:val="22"/>
              </w:rPr>
              <w:t xml:space="preserve"> </w:t>
            </w:r>
          </w:p>
          <w:p w14:paraId="49856F78" w14:textId="77777777" w:rsidR="009132E6" w:rsidRPr="00BF657C" w:rsidRDefault="009132E6" w:rsidP="0042247B">
            <w:pPr>
              <w:spacing w:before="120" w:after="120" w:line="271" w:lineRule="auto"/>
              <w:jc w:val="both"/>
              <w:rPr>
                <w:rFonts w:ascii="Arial" w:hAnsi="Arial" w:cs="Arial"/>
                <w:snapToGrid w:val="0"/>
                <w:sz w:val="22"/>
                <w:szCs w:val="22"/>
              </w:rPr>
            </w:pPr>
          </w:p>
        </w:tc>
        <w:tc>
          <w:tcPr>
            <w:tcW w:w="4534" w:type="dxa"/>
          </w:tcPr>
          <w:p w14:paraId="1F123386" w14:textId="2E526F7D"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Povinný informační a propagační n</w:t>
            </w:r>
            <w:r w:rsidRPr="00BF657C">
              <w:rPr>
                <w:rFonts w:ascii="Arial" w:hAnsi="Arial" w:cs="Arial"/>
                <w:snapToGrid w:val="0"/>
                <w:sz w:val="22"/>
                <w:szCs w:val="22"/>
              </w:rPr>
              <w:t xml:space="preserve">ástroj chybí zcela </w:t>
            </w:r>
            <w:r w:rsidR="00AB53F1">
              <w:rPr>
                <w:rFonts w:ascii="Arial" w:hAnsi="Arial" w:cs="Arial"/>
                <w:snapToGrid w:val="0"/>
                <w:sz w:val="22"/>
                <w:szCs w:val="22"/>
              </w:rPr>
              <w:t>–</w:t>
            </w:r>
            <w:r w:rsidR="00AB53F1" w:rsidRPr="00BF657C">
              <w:rPr>
                <w:rFonts w:ascii="Arial" w:hAnsi="Arial" w:cs="Arial"/>
                <w:snapToGrid w:val="0"/>
                <w:sz w:val="22"/>
                <w:szCs w:val="22"/>
              </w:rPr>
              <w:t xml:space="preserve"> </w:t>
            </w:r>
            <w:r w:rsidRPr="00BF657C">
              <w:rPr>
                <w:rFonts w:ascii="Arial" w:hAnsi="Arial" w:cs="Arial"/>
                <w:snapToGrid w:val="0"/>
                <w:sz w:val="22"/>
                <w:szCs w:val="22"/>
              </w:rPr>
              <w:t>v případě neprovedení opatření k nápravě ve stanovené lhůtě bude</w:t>
            </w:r>
            <w:r w:rsidRPr="00BF657C">
              <w:rPr>
                <w:rFonts w:ascii="Arial" w:hAnsi="Arial" w:cs="Arial"/>
                <w:sz w:val="22"/>
                <w:szCs w:val="22"/>
              </w:rPr>
              <w:t xml:space="preserve"> stanovena finanční oprava</w:t>
            </w:r>
            <w:r w:rsidRPr="00BF657C">
              <w:rPr>
                <w:rFonts w:ascii="Arial" w:hAnsi="Arial" w:cs="Arial"/>
                <w:snapToGrid w:val="0"/>
                <w:sz w:val="22"/>
                <w:szCs w:val="22"/>
              </w:rPr>
              <w:t xml:space="preserve"> </w:t>
            </w:r>
            <w:r w:rsidRPr="00BF657C">
              <w:rPr>
                <w:rFonts w:ascii="Arial" w:hAnsi="Arial" w:cs="Arial"/>
                <w:sz w:val="22"/>
                <w:szCs w:val="22"/>
              </w:rPr>
              <w:t xml:space="preserve">ve výši </w:t>
            </w:r>
            <w:r w:rsidRPr="00BF657C">
              <w:rPr>
                <w:rFonts w:ascii="Arial" w:hAnsi="Arial" w:cs="Arial"/>
                <w:snapToGrid w:val="0"/>
                <w:sz w:val="22"/>
                <w:szCs w:val="22"/>
              </w:rPr>
              <w:t>1 % z celkové částky dotace uvedené v</w:t>
            </w:r>
            <w:r w:rsidR="00AB53F1">
              <w:rPr>
                <w:rFonts w:ascii="Arial" w:hAnsi="Arial" w:cs="Arial"/>
                <w:snapToGrid w:val="0"/>
                <w:sz w:val="22"/>
                <w:szCs w:val="22"/>
              </w:rPr>
              <w:t> </w:t>
            </w:r>
            <w:r w:rsidRPr="00BF657C">
              <w:rPr>
                <w:rFonts w:ascii="Arial" w:hAnsi="Arial" w:cs="Arial"/>
                <w:snapToGrid w:val="0"/>
                <w:sz w:val="22"/>
                <w:szCs w:val="22"/>
              </w:rPr>
              <w:t>Rozhodnutí</w:t>
            </w:r>
            <w:r w:rsidRPr="00BF657C">
              <w:rPr>
                <w:rStyle w:val="Znakapoznpodarou"/>
                <w:rFonts w:ascii="Arial" w:hAnsi="Arial" w:cs="Arial"/>
                <w:sz w:val="22"/>
                <w:szCs w:val="22"/>
                <w:vertAlign w:val="baseline"/>
              </w:rPr>
              <w:t>.</w:t>
            </w:r>
          </w:p>
          <w:p w14:paraId="184F68DC"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Na nástroji chybí nebo je chybně:</w:t>
            </w:r>
          </w:p>
          <w:p w14:paraId="397676D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logo EU včetně povinného textu (rozměr, umístění apod.),</w:t>
            </w:r>
          </w:p>
          <w:p w14:paraId="10BA1BC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předepsaný rozměr nástroje.</w:t>
            </w:r>
          </w:p>
          <w:p w14:paraId="4EC87CEE"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neprovedení opatření k nápravě ve stanovené lhůtě bude stanovena finanční oprava ve výši 0,5 % z celkové částky dotace uvedené v Rozhodnutí.</w:t>
            </w:r>
          </w:p>
          <w:p w14:paraId="7C6D95EB" w14:textId="2D7CDD69"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Na nástroji je uvedeno nadbytečné logo zvýrazňující podporu EU (jiné logo, nežli znak EU s doprovodným textem „Spolufinancováno Evropskou unií“) </w:t>
            </w:r>
            <w:r w:rsidR="00AB53F1">
              <w:rPr>
                <w:rFonts w:ascii="Arial" w:hAnsi="Arial" w:cs="Arial"/>
                <w:snapToGrid w:val="0"/>
                <w:sz w:val="22"/>
                <w:szCs w:val="22"/>
              </w:rPr>
              <w:t>–</w:t>
            </w:r>
            <w:r w:rsidRPr="00BF657C">
              <w:rPr>
                <w:rFonts w:ascii="Arial" w:hAnsi="Arial" w:cs="Arial"/>
                <w:snapToGrid w:val="0"/>
                <w:sz w:val="22"/>
                <w:szCs w:val="22"/>
              </w:rPr>
              <w:t xml:space="preserve"> v</w:t>
            </w:r>
            <w:r w:rsidR="00AB53F1">
              <w:rPr>
                <w:rFonts w:ascii="Arial" w:hAnsi="Arial" w:cs="Arial"/>
                <w:snapToGrid w:val="0"/>
                <w:sz w:val="22"/>
                <w:szCs w:val="22"/>
              </w:rPr>
              <w:t> </w:t>
            </w:r>
            <w:r w:rsidRPr="00BF657C">
              <w:rPr>
                <w:rFonts w:ascii="Arial" w:hAnsi="Arial" w:cs="Arial"/>
                <w:snapToGrid w:val="0"/>
                <w:sz w:val="22"/>
                <w:szCs w:val="22"/>
              </w:rPr>
              <w:t>případě neprovedení opatření k nápravě ve stanovené lhůtě bude stanovena finanční oprava ve výši 0,1 % z celkové částky dotace uvedené v Rozhodnutí.</w:t>
            </w:r>
          </w:p>
        </w:tc>
      </w:tr>
    </w:tbl>
    <w:p w14:paraId="6477B834" w14:textId="77777777" w:rsidR="009132E6" w:rsidRPr="00BF657C" w:rsidRDefault="009132E6" w:rsidP="0042247B">
      <w:pPr>
        <w:pStyle w:val="Zkladntext"/>
        <w:spacing w:before="120" w:after="120" w:line="271" w:lineRule="auto"/>
        <w:jc w:val="both"/>
        <w:rPr>
          <w:rFonts w:ascii="Arial" w:hAnsi="Arial" w:cs="Arial"/>
          <w:b w:val="0"/>
          <w:i w:val="0"/>
          <w:sz w:val="22"/>
          <w:szCs w:val="22"/>
        </w:rPr>
      </w:pPr>
    </w:p>
    <w:p w14:paraId="5FE2942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V</w:t>
      </w:r>
    </w:p>
    <w:p w14:paraId="125B9B21" w14:textId="77777777" w:rsidR="009132E6" w:rsidRPr="00BF657C" w:rsidRDefault="009132E6" w:rsidP="0042247B">
      <w:pPr>
        <w:spacing w:before="120" w:after="120" w:line="271" w:lineRule="auto"/>
        <w:ind w:left="142" w:right="-2"/>
        <w:jc w:val="center"/>
        <w:rPr>
          <w:rFonts w:ascii="Arial" w:hAnsi="Arial" w:cs="Arial"/>
          <w:b/>
          <w:i/>
          <w:snapToGrid w:val="0"/>
          <w:sz w:val="22"/>
          <w:szCs w:val="22"/>
        </w:rPr>
      </w:pPr>
      <w:r w:rsidRPr="00BF657C">
        <w:rPr>
          <w:rFonts w:ascii="Arial" w:hAnsi="Arial" w:cs="Arial"/>
          <w:b/>
          <w:i/>
          <w:snapToGrid w:val="0"/>
          <w:sz w:val="22"/>
          <w:szCs w:val="22"/>
        </w:rPr>
        <w:t>Nevyplacení, pozastavení nebo vrácení dotace</w:t>
      </w:r>
    </w:p>
    <w:p w14:paraId="5F5B0279" w14:textId="54AD8F0F"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 xml:space="preserve">V případě, že nesplnění některé z výše uvedených podmínek (část IV) má vliv na plnění kritérií hodnocení, </w:t>
      </w:r>
      <w:r w:rsidR="00E70EDC" w:rsidRPr="00E70EDC">
        <w:rPr>
          <w:rFonts w:ascii="Arial" w:hAnsi="Arial" w:cs="Arial"/>
          <w:b w:val="0"/>
          <w:i w:val="0"/>
          <w:sz w:val="22"/>
          <w:szCs w:val="22"/>
        </w:rPr>
        <w:t xml:space="preserve">na </w:t>
      </w:r>
      <w:r w:rsidR="00E70EDC">
        <w:rPr>
          <w:rFonts w:ascii="Arial" w:hAnsi="Arial" w:cs="Arial"/>
          <w:b w:val="0"/>
          <w:i w:val="0"/>
          <w:sz w:val="22"/>
          <w:szCs w:val="22"/>
        </w:rPr>
        <w:t xml:space="preserve">jejichž </w:t>
      </w:r>
      <w:r w:rsidR="00E70EDC" w:rsidRPr="00E70EDC">
        <w:rPr>
          <w:rFonts w:ascii="Arial" w:hAnsi="Arial" w:cs="Arial"/>
          <w:b w:val="0"/>
          <w:i w:val="0"/>
          <w:sz w:val="22"/>
          <w:szCs w:val="22"/>
        </w:rPr>
        <w:t xml:space="preserve">základě </w:t>
      </w:r>
      <w:r w:rsidRPr="00BF657C">
        <w:rPr>
          <w:rFonts w:ascii="Arial" w:hAnsi="Arial" w:cs="Arial"/>
          <w:b w:val="0"/>
          <w:i w:val="0"/>
          <w:sz w:val="22"/>
          <w:szCs w:val="22"/>
        </w:rPr>
        <w:t>byl projekt doporučen a vybrán k poskytnutí dotace, bude zahájeno řízení o odnětí dotace podle § 15 odst. 1 rozpočtových pravidel.</w:t>
      </w:r>
      <w:r w:rsidRPr="00BF657C">
        <w:rPr>
          <w:rFonts w:ascii="Arial" w:hAnsi="Arial" w:cs="Arial"/>
          <w:b w:val="0"/>
          <w:i w:val="0"/>
          <w:snapToGrid w:val="0"/>
          <w:sz w:val="22"/>
          <w:szCs w:val="22"/>
        </w:rPr>
        <w:t xml:space="preserve"> </w:t>
      </w:r>
    </w:p>
    <w:p w14:paraId="417AD2B8" w14:textId="77777777"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Při porušení více bodů Podmínek (část IV) jedním skutkem nesmí být finanční oprava vyšší než celková částka poskytnuté dotace uvedená v Rozhodnutí, respektive vyšší než celková částka proplacené dotace (v případě již proplacených peněžních prostředků).</w:t>
      </w:r>
      <w:r w:rsidRPr="00BF657C">
        <w:rPr>
          <w:rFonts w:ascii="Arial" w:hAnsi="Arial" w:cs="Arial"/>
          <w:b w:val="0"/>
          <w:i w:val="0"/>
          <w:snapToGrid w:val="0"/>
          <w:sz w:val="22"/>
          <w:szCs w:val="22"/>
        </w:rPr>
        <w:t xml:space="preserve"> </w:t>
      </w:r>
    </w:p>
    <w:p w14:paraId="1FF2B2DD" w14:textId="77777777"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Administrace Ž</w:t>
      </w:r>
      <w:r w:rsidRPr="00BF657C">
        <w:rPr>
          <w:rFonts w:ascii="Arial" w:hAnsi="Arial" w:cs="Arial"/>
          <w:snapToGrid w:val="0"/>
          <w:sz w:val="22"/>
          <w:szCs w:val="22"/>
        </w:rPr>
        <w:t>ádost</w:t>
      </w:r>
      <w:r w:rsidRPr="00BF657C">
        <w:rPr>
          <w:rFonts w:ascii="Arial" w:hAnsi="Arial" w:cs="Arial"/>
          <w:sz w:val="22"/>
          <w:szCs w:val="22"/>
        </w:rPr>
        <w:t>i</w:t>
      </w:r>
      <w:r w:rsidRPr="00BF657C">
        <w:rPr>
          <w:rFonts w:ascii="Arial" w:hAnsi="Arial" w:cs="Arial"/>
          <w:snapToGrid w:val="0"/>
          <w:sz w:val="22"/>
          <w:szCs w:val="22"/>
        </w:rPr>
        <w:t xml:space="preserve"> o platbu může být na </w:t>
      </w:r>
      <w:r w:rsidRPr="00BF657C">
        <w:rPr>
          <w:rFonts w:ascii="Arial" w:hAnsi="Arial" w:cs="Arial"/>
          <w:bCs/>
          <w:iCs/>
          <w:sz w:val="22"/>
          <w:szCs w:val="22"/>
        </w:rPr>
        <w:t>nezbytně nutnou dobu pozastavena, pokud u příjemce dojde k podezření na porušení ustanovení předpisů a dokumentů uvedených v části I odst. 3 Podmínek nebo bude zjištěno podezření na nesrovnalost</w:t>
      </w:r>
      <w:r w:rsidRPr="00BF657C">
        <w:rPr>
          <w:rFonts w:ascii="Arial" w:hAnsi="Arial" w:cs="Arial"/>
          <w:snapToGrid w:val="0"/>
          <w:sz w:val="22"/>
          <w:szCs w:val="22"/>
        </w:rPr>
        <w:t>, a ve věci probíhá šetření nebo bylo zahájeno řízení jiným příslušným orgánem, jehož výsledek může mít vliv na konečné posouzení případu.</w:t>
      </w:r>
    </w:p>
    <w:p w14:paraId="3CC48FD8" w14:textId="48CAD050"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 xml:space="preserve">Jestliže bude po vyplacení dotace zjištěno, že příjemce dotace porušil povinnost stanovenou právním předpisem (s výjimkou povinností, jejichž nedodržení není </w:t>
      </w:r>
      <w:r w:rsidRPr="00BF657C">
        <w:rPr>
          <w:rFonts w:ascii="Arial" w:hAnsi="Arial" w:cs="Arial"/>
          <w:snapToGrid w:val="0"/>
          <w:sz w:val="22"/>
          <w:szCs w:val="22"/>
        </w:rPr>
        <w:lastRenderedPageBreak/>
        <w:t>neoprávněným použitím ve smyslu § 3 písm. e) rozpočtových pravidel) nebo porušil  nebo nesplnil povinnost vyplývající z </w:t>
      </w:r>
      <w:r w:rsidRPr="00BF657C">
        <w:rPr>
          <w:rFonts w:ascii="Arial" w:hAnsi="Arial" w:cs="Arial"/>
          <w:bCs/>
          <w:iCs/>
          <w:sz w:val="22"/>
          <w:szCs w:val="22"/>
        </w:rPr>
        <w:t>předpisů a dokumentů uvedených v části I odst. 3 Podmínek</w:t>
      </w:r>
      <w:r w:rsidRPr="00BF657C">
        <w:rPr>
          <w:rFonts w:ascii="Arial" w:hAnsi="Arial" w:cs="Arial"/>
          <w:snapToGrid w:val="0"/>
          <w:sz w:val="22"/>
          <w:szCs w:val="22"/>
        </w:rPr>
        <w:t>, ŘO IROP vyzve příjemce dotace po splnění zákonných po</w:t>
      </w:r>
      <w:r w:rsidR="00292158">
        <w:rPr>
          <w:rFonts w:ascii="Arial" w:hAnsi="Arial" w:cs="Arial"/>
          <w:snapToGrid w:val="0"/>
          <w:sz w:val="22"/>
          <w:szCs w:val="22"/>
        </w:rPr>
        <w:t>žadavků</w:t>
      </w:r>
      <w:r w:rsidRPr="00BF657C">
        <w:rPr>
          <w:rFonts w:ascii="Arial" w:hAnsi="Arial" w:cs="Arial"/>
          <w:snapToGrid w:val="0"/>
          <w:sz w:val="22"/>
          <w:szCs w:val="22"/>
        </w:rPr>
        <w:t xml:space="preserve"> podle § 14f odst. 1 rozpočtových pravidel k provedení opatření k nápravě,</w:t>
      </w:r>
      <w:r w:rsidRPr="00BF657C">
        <w:rPr>
          <w:rFonts w:ascii="Arial" w:hAnsi="Arial" w:cs="Arial"/>
          <w:sz w:val="22"/>
          <w:szCs w:val="22"/>
        </w:rPr>
        <w:t xml:space="preserve"> </w:t>
      </w:r>
      <w:r w:rsidRPr="00BF657C">
        <w:rPr>
          <w:rFonts w:ascii="Arial" w:hAnsi="Arial" w:cs="Arial"/>
          <w:snapToGrid w:val="0"/>
          <w:sz w:val="22"/>
          <w:szCs w:val="22"/>
        </w:rPr>
        <w:t xml:space="preserve">nebo k vrácení dotace či její části ve výši stanovené podle části IV a odst. 1 a 2 části V Podmínek. </w:t>
      </w:r>
      <w:r w:rsidRPr="00BF657C">
        <w:rPr>
          <w:rFonts w:ascii="Arial" w:hAnsi="Arial" w:cs="Arial"/>
          <w:bCs/>
          <w:snapToGrid w:val="0"/>
          <w:sz w:val="22"/>
          <w:szCs w:val="22"/>
        </w:rPr>
        <w:t xml:space="preserve">Pokud příjemce dotace neprovede uložená opatření k nápravě nebo nevrátí dotaci nebo její část ve stanovené lhůtě, </w:t>
      </w:r>
      <w:r w:rsidR="00292158">
        <w:rPr>
          <w:rFonts w:ascii="Arial" w:hAnsi="Arial" w:cs="Arial"/>
          <w:bCs/>
          <w:snapToGrid w:val="0"/>
          <w:sz w:val="22"/>
          <w:szCs w:val="22"/>
        </w:rPr>
        <w:t xml:space="preserve">případně nebudou splněny zákonné požadavky pro aplikaci § 14f rozpočtových pravidel, </w:t>
      </w:r>
      <w:r w:rsidRPr="00BF657C">
        <w:rPr>
          <w:rFonts w:ascii="Arial" w:hAnsi="Arial" w:cs="Arial"/>
          <w:bCs/>
          <w:snapToGrid w:val="0"/>
          <w:sz w:val="22"/>
          <w:szCs w:val="22"/>
        </w:rPr>
        <w:t>bude případ předán místně příslušnému finančnímu úřadu</w:t>
      </w:r>
      <w:r w:rsidRPr="00BF657C">
        <w:rPr>
          <w:rFonts w:ascii="Arial" w:hAnsi="Arial" w:cs="Arial"/>
          <w:snapToGrid w:val="0"/>
          <w:sz w:val="22"/>
          <w:szCs w:val="22"/>
        </w:rPr>
        <w:t xml:space="preserve"> jako podezření na porušení rozpočtové kázně podle § 44 a násl. rozpočtových pravidel.</w:t>
      </w:r>
    </w:p>
    <w:p w14:paraId="5BCF16DA" w14:textId="37A0C840" w:rsidR="009132E6" w:rsidRPr="00BF657C" w:rsidRDefault="009132E6" w:rsidP="0042247B">
      <w:pPr>
        <w:numPr>
          <w:ilvl w:val="0"/>
          <w:numId w:val="12"/>
        </w:numPr>
        <w:spacing w:before="120" w:after="120" w:line="271" w:lineRule="auto"/>
        <w:ind w:left="357" w:hanging="357"/>
        <w:jc w:val="both"/>
        <w:rPr>
          <w:rFonts w:ascii="Arial" w:hAnsi="Arial" w:cs="Arial"/>
          <w:bCs/>
          <w:snapToGrid w:val="0"/>
          <w:sz w:val="22"/>
          <w:szCs w:val="22"/>
        </w:rPr>
      </w:pPr>
      <w:r w:rsidRPr="00BF657C">
        <w:rPr>
          <w:rFonts w:ascii="Arial" w:hAnsi="Arial" w:cs="Arial"/>
          <w:snapToGrid w:val="0"/>
          <w:sz w:val="22"/>
          <w:szCs w:val="22"/>
        </w:rPr>
        <w:t xml:space="preserve">Jestliže bude </w:t>
      </w:r>
      <w:r w:rsidRPr="00BF657C">
        <w:rPr>
          <w:rFonts w:ascii="Arial" w:hAnsi="Arial" w:cs="Arial"/>
          <w:bCs/>
          <w:snapToGrid w:val="0"/>
          <w:sz w:val="22"/>
          <w:szCs w:val="22"/>
        </w:rPr>
        <w:t xml:space="preserve">zjištěno, že příjemce nemůže řádně a včas splnit účel dotace, ŘO IROP </w:t>
      </w:r>
      <w:r w:rsidR="00292158">
        <w:rPr>
          <w:rFonts w:ascii="Arial" w:hAnsi="Arial" w:cs="Arial"/>
          <w:bCs/>
          <w:snapToGrid w:val="0"/>
          <w:sz w:val="22"/>
          <w:szCs w:val="22"/>
        </w:rPr>
        <w:t>bude zahájeno</w:t>
      </w:r>
      <w:r w:rsidR="00292158" w:rsidRPr="00BF657C">
        <w:rPr>
          <w:rFonts w:ascii="Arial" w:hAnsi="Arial" w:cs="Arial"/>
          <w:bCs/>
          <w:snapToGrid w:val="0"/>
          <w:sz w:val="22"/>
          <w:szCs w:val="22"/>
        </w:rPr>
        <w:t xml:space="preserve"> </w:t>
      </w:r>
      <w:r w:rsidRPr="00BF657C">
        <w:rPr>
          <w:rFonts w:ascii="Arial" w:hAnsi="Arial" w:cs="Arial"/>
          <w:bCs/>
          <w:snapToGrid w:val="0"/>
          <w:sz w:val="22"/>
          <w:szCs w:val="22"/>
        </w:rPr>
        <w:t xml:space="preserve">řízení o odnětí dotace podle § 15 odst. 1 písm. d) rozpočtových pravidel, pokud již nedošlo k zahájení daňové kontroly, jejímž předmětem je zjištění, zda došlo k porušení rozpočtové kázně. </w:t>
      </w:r>
      <w:r w:rsidR="00292158">
        <w:rPr>
          <w:rFonts w:ascii="Arial" w:hAnsi="Arial" w:cs="Arial"/>
          <w:bCs/>
          <w:snapToGrid w:val="0"/>
          <w:sz w:val="22"/>
          <w:szCs w:val="22"/>
        </w:rPr>
        <w:t>Ř</w:t>
      </w:r>
      <w:r w:rsidRPr="00BF657C">
        <w:rPr>
          <w:rFonts w:ascii="Arial" w:hAnsi="Arial" w:cs="Arial"/>
          <w:bCs/>
          <w:snapToGrid w:val="0"/>
          <w:sz w:val="22"/>
          <w:szCs w:val="22"/>
        </w:rPr>
        <w:t>ízení o odnětí dotace podle § 15 odst. 1 rozpočtových pravidel</w:t>
      </w:r>
      <w:r w:rsidR="00292158">
        <w:rPr>
          <w:rFonts w:ascii="Arial" w:hAnsi="Arial" w:cs="Arial"/>
          <w:bCs/>
          <w:snapToGrid w:val="0"/>
          <w:sz w:val="22"/>
          <w:szCs w:val="22"/>
        </w:rPr>
        <w:t xml:space="preserve"> bude zahájeno</w:t>
      </w:r>
      <w:r w:rsidRPr="00BF657C">
        <w:rPr>
          <w:rFonts w:ascii="Arial" w:hAnsi="Arial" w:cs="Arial"/>
          <w:bCs/>
          <w:snapToGrid w:val="0"/>
          <w:sz w:val="22"/>
          <w:szCs w:val="22"/>
        </w:rPr>
        <w:t xml:space="preserve"> též v ostatních případech stanovených rozpočtovými pravidly. </w:t>
      </w:r>
    </w:p>
    <w:p w14:paraId="32AC8AAE" w14:textId="77777777" w:rsidR="009132E6" w:rsidRPr="00BF657C" w:rsidRDefault="009132E6" w:rsidP="0042247B">
      <w:pPr>
        <w:pStyle w:val="Odstavecseseznamem"/>
        <w:numPr>
          <w:ilvl w:val="0"/>
          <w:numId w:val="12"/>
        </w:numPr>
        <w:spacing w:before="120" w:after="120" w:line="271" w:lineRule="auto"/>
        <w:ind w:right="-2"/>
        <w:contextualSpacing/>
        <w:jc w:val="both"/>
        <w:rPr>
          <w:rFonts w:ascii="Arial" w:hAnsi="Arial" w:cs="Arial"/>
          <w:sz w:val="22"/>
          <w:szCs w:val="22"/>
        </w:rPr>
      </w:pPr>
      <w:r w:rsidRPr="00BF657C">
        <w:rPr>
          <w:rFonts w:ascii="Arial" w:hAnsi="Arial" w:cs="Arial"/>
          <w:snapToGrid w:val="0"/>
          <w:sz w:val="22"/>
          <w:szCs w:val="22"/>
        </w:rPr>
        <w:t>Při uplatňování finančních oprav za porušení podmínek, na které je poskytnutí dotace vázáno, je zohledňována zásada proporcionality mezi závažností porušení a výší uplatňované finanční opravy.</w:t>
      </w:r>
    </w:p>
    <w:p w14:paraId="2050F4C1" w14:textId="77777777" w:rsidR="009132E6" w:rsidRPr="00BF657C" w:rsidRDefault="009132E6" w:rsidP="0042247B">
      <w:pPr>
        <w:pStyle w:val="Prosttext"/>
        <w:spacing w:before="120" w:after="120" w:line="271" w:lineRule="auto"/>
        <w:jc w:val="both"/>
        <w:rPr>
          <w:rFonts w:eastAsia="Times New Roman" w:cs="Arial"/>
          <w:snapToGrid w:val="0"/>
          <w:sz w:val="22"/>
          <w:szCs w:val="22"/>
          <w:lang w:eastAsia="cs-CZ"/>
        </w:rPr>
      </w:pPr>
    </w:p>
    <w:p w14:paraId="5CCA44C9"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w:t>
      </w:r>
    </w:p>
    <w:p w14:paraId="56BDC775" w14:textId="77777777" w:rsidR="009132E6" w:rsidRPr="00BF657C" w:rsidRDefault="009132E6" w:rsidP="008D0FB2">
      <w:pPr>
        <w:tabs>
          <w:tab w:val="left" w:pos="708"/>
        </w:tabs>
        <w:spacing w:before="120" w:after="120" w:line="271" w:lineRule="auto"/>
        <w:jc w:val="center"/>
        <w:rPr>
          <w:rFonts w:ascii="Arial" w:hAnsi="Arial" w:cs="Arial"/>
          <w:b/>
          <w:i/>
          <w:snapToGrid w:val="0"/>
          <w:sz w:val="22"/>
          <w:szCs w:val="22"/>
        </w:rPr>
      </w:pPr>
      <w:r w:rsidRPr="00BF7E40">
        <w:rPr>
          <w:rFonts w:ascii="Arial" w:hAnsi="Arial" w:cs="Arial"/>
          <w:b/>
          <w:i/>
          <w:snapToGrid w:val="0"/>
          <w:sz w:val="22"/>
          <w:szCs w:val="22"/>
        </w:rPr>
        <w:t>Veřejná podpora</w:t>
      </w:r>
    </w:p>
    <w:p w14:paraId="46F7F521" w14:textId="07CDB69D" w:rsidR="00BF7E40" w:rsidRPr="008371D0" w:rsidRDefault="003A44DB" w:rsidP="008D6334">
      <w:pPr>
        <w:pStyle w:val="Odstavecseseznamem"/>
        <w:numPr>
          <w:ilvl w:val="0"/>
          <w:numId w:val="36"/>
        </w:numPr>
        <w:spacing w:before="120" w:after="120" w:line="271" w:lineRule="auto"/>
        <w:ind w:left="357" w:hanging="357"/>
        <w:contextualSpacing/>
        <w:jc w:val="both"/>
        <w:rPr>
          <w:rFonts w:ascii="Arial" w:hAnsi="Arial" w:cs="Arial"/>
          <w:snapToGrid w:val="0"/>
          <w:sz w:val="22"/>
          <w:szCs w:val="22"/>
        </w:rPr>
      </w:pPr>
      <w:r w:rsidRPr="008371D0">
        <w:rPr>
          <w:rFonts w:ascii="Arial" w:hAnsi="Arial" w:cs="Arial"/>
          <w:snapToGrid w:val="0"/>
          <w:sz w:val="22"/>
          <w:szCs w:val="22"/>
        </w:rPr>
        <w:t>Dotace je udělena v souladu s nařízením Komise (EU) č. 651/2014 ze dne 17. června 2014, kterým se v souladu s články 107 a 108 Smlouvy prohlašují určité kategorie podpory za slučitelné s vnitřním trhem, ve znění nařízení Komise (EU) 2023/1315 ze dne 23. června 2023.</w:t>
      </w:r>
    </w:p>
    <w:p w14:paraId="1E55643B" w14:textId="77777777" w:rsidR="00BF7E40" w:rsidRDefault="00BF7E40" w:rsidP="008D6334">
      <w:pPr>
        <w:widowControl w:val="0"/>
        <w:numPr>
          <w:ilvl w:val="0"/>
          <w:numId w:val="36"/>
        </w:numPr>
        <w:spacing w:before="120" w:after="120" w:line="271" w:lineRule="auto"/>
        <w:ind w:left="357" w:hanging="357"/>
        <w:jc w:val="both"/>
        <w:rPr>
          <w:rFonts w:ascii="Arial" w:hAnsi="Arial" w:cs="Arial"/>
          <w:snapToGrid w:val="0"/>
          <w:sz w:val="22"/>
          <w:szCs w:val="22"/>
        </w:rPr>
      </w:pPr>
      <w:r w:rsidRPr="00BF7E40">
        <w:rPr>
          <w:rFonts w:ascii="Arial" w:hAnsi="Arial" w:cs="Arial"/>
          <w:snapToGrid w:val="0"/>
          <w:sz w:val="22"/>
          <w:szCs w:val="22"/>
        </w:rPr>
        <w:t>Příjemce se zavazuje vrátit poskytovateli bez zbytečného odkladu vyplacenou hodnotu dotace, pokud Komise rozhodne podle přímo použitelného právního předpisu EU o vrácení podpory. Hodnotu dotace příjemce vrací včetně úroků určených v rozhodnutí Komise. Poskytovatel si vyhrazuje právo, v případě rozhodnutí Komise o navrácení podpory, pozastavit proplácení finančních prostředků dotace. Pokud Komise rozhodne o vrácení podpory a nedošlo-li k vyplacení celé hodnoty dotace, nebude doposud nevyplacená část hodnoty dotace příjemci vyplacena.  </w:t>
      </w:r>
    </w:p>
    <w:p w14:paraId="292888CC" w14:textId="2C00309B" w:rsidR="009132E6" w:rsidRPr="00BF7E40" w:rsidRDefault="00BF7E40" w:rsidP="008D6334">
      <w:pPr>
        <w:widowControl w:val="0"/>
        <w:numPr>
          <w:ilvl w:val="0"/>
          <w:numId w:val="36"/>
        </w:numPr>
        <w:spacing w:before="120" w:after="120" w:line="271" w:lineRule="auto"/>
        <w:ind w:left="357" w:hanging="357"/>
        <w:jc w:val="both"/>
        <w:rPr>
          <w:rFonts w:ascii="Arial" w:hAnsi="Arial" w:cs="Arial"/>
          <w:snapToGrid w:val="0"/>
          <w:sz w:val="22"/>
          <w:szCs w:val="22"/>
        </w:rPr>
      </w:pPr>
      <w:r w:rsidRPr="00BF7E40">
        <w:rPr>
          <w:rFonts w:ascii="Arial" w:hAnsi="Arial" w:cs="Arial"/>
          <w:snapToGrid w:val="0"/>
          <w:sz w:val="22"/>
          <w:szCs w:val="22"/>
        </w:rPr>
        <w:t>Příjemce dotace bere na vědomí, že Evropská komise může uložit příjemci navrácení veřejné podpory spolu s příslušným úrokem zpět poskytovateli, pokud shledá, že poskytnutá dotace představuje zakázanou veřejnou podporu neslučitelnou s vnitřním trhem.</w:t>
      </w:r>
    </w:p>
    <w:p w14:paraId="1314B3E2" w14:textId="77777777" w:rsidR="009132E6" w:rsidRPr="00BF657C" w:rsidRDefault="009132E6" w:rsidP="008D3A9E">
      <w:pPr>
        <w:keepNext/>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VII</w:t>
      </w:r>
    </w:p>
    <w:p w14:paraId="1C459A4E"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Závěrečná ustanovení</w:t>
      </w:r>
    </w:p>
    <w:p w14:paraId="353D5477" w14:textId="77777777" w:rsidR="009132E6" w:rsidRPr="00BF657C" w:rsidRDefault="009132E6" w:rsidP="0042247B">
      <w:pPr>
        <w:numPr>
          <w:ilvl w:val="0"/>
          <w:numId w:val="14"/>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Rozhodnutí s Podmínkami je</w:t>
      </w:r>
      <w:r w:rsidRPr="00BF657C">
        <w:rPr>
          <w:rFonts w:ascii="Arial" w:hAnsi="Arial" w:cs="Arial"/>
          <w:i/>
          <w:snapToGrid w:val="0"/>
          <w:sz w:val="22"/>
          <w:szCs w:val="22"/>
        </w:rPr>
        <w:t xml:space="preserve"> </w:t>
      </w:r>
      <w:r w:rsidRPr="00BF657C">
        <w:rPr>
          <w:rFonts w:ascii="Arial" w:hAnsi="Arial" w:cs="Arial"/>
          <w:snapToGrid w:val="0"/>
          <w:sz w:val="22"/>
          <w:szCs w:val="22"/>
        </w:rPr>
        <w:t>vyhotoveno v elektronické podobě, uložené v MS2021+.</w:t>
      </w:r>
    </w:p>
    <w:p w14:paraId="2FF0BDC4" w14:textId="6882D6DB" w:rsidR="009132E6" w:rsidRPr="00576BDF" w:rsidRDefault="009132E6" w:rsidP="00D275E1">
      <w:pPr>
        <w:numPr>
          <w:ilvl w:val="0"/>
          <w:numId w:val="14"/>
        </w:numPr>
        <w:spacing w:before="120" w:after="120" w:line="23" w:lineRule="atLeast"/>
        <w:ind w:left="357" w:hanging="357"/>
        <w:jc w:val="both"/>
        <w:rPr>
          <w:rFonts w:ascii="Arial" w:hAnsi="Arial" w:cs="Arial"/>
          <w:snapToGrid w:val="0"/>
          <w:sz w:val="22"/>
          <w:szCs w:val="22"/>
        </w:rPr>
      </w:pPr>
      <w:r w:rsidRPr="00576BDF">
        <w:rPr>
          <w:rFonts w:ascii="Arial" w:hAnsi="Arial" w:cs="Arial"/>
          <w:snapToGrid w:val="0"/>
          <w:sz w:val="22"/>
          <w:szCs w:val="22"/>
        </w:rPr>
        <w:t xml:space="preserve">Nabytím účinnosti Rozhodnutí příjemce souhlasí s tím, že bude uveden na zveřejněném seznamu příjemců v příslušných informačních systémech, a to včetně názvu projektu a výše dotace z veřejných zdrojů. </w:t>
      </w:r>
    </w:p>
    <w:p w14:paraId="4197E784" w14:textId="77777777" w:rsidR="00804B4B" w:rsidRPr="00FD749D" w:rsidRDefault="00804B4B" w:rsidP="00804B4B">
      <w:pPr>
        <w:widowControl w:val="0"/>
        <w:spacing w:after="120"/>
        <w:ind w:left="357"/>
        <w:jc w:val="both"/>
        <w:rPr>
          <w:rFonts w:asciiTheme="minorHAnsi" w:hAnsiTheme="minorHAnsi" w:cstheme="minorHAnsi"/>
          <w:snapToGrid w:val="0"/>
        </w:rPr>
      </w:pPr>
    </w:p>
    <w:sectPr w:rsidR="00804B4B" w:rsidRPr="00FD749D" w:rsidSect="006E31DC">
      <w:footerReference w:type="default" r:id="rId40"/>
      <w:footerReference w:type="first" r:id="rId41"/>
      <w:pgSz w:w="11906" w:h="16838"/>
      <w:pgMar w:top="1417"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9DA9334" w14:textId="77777777" w:rsidR="00D85842" w:rsidRDefault="00D85842">
      <w:r>
        <w:separator/>
      </w:r>
    </w:p>
  </w:endnote>
  <w:endnote w:type="continuationSeparator" w:id="0">
    <w:p w14:paraId="572DF8BF" w14:textId="77777777" w:rsidR="00D85842" w:rsidRDefault="00D85842">
      <w:r>
        <w:continuationSeparator/>
      </w:r>
    </w:p>
  </w:endnote>
  <w:endnote w:type="continuationNotice" w:id="1">
    <w:p w14:paraId="0E519878" w14:textId="77777777" w:rsidR="00D85842" w:rsidRDefault="00D8584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A02F9B" w14:textId="77777777" w:rsidR="00203C48" w:rsidRDefault="00203C48">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142" w:type="dxa"/>
      <w:tblLayout w:type="fixed"/>
      <w:tblCellMar>
        <w:left w:w="70" w:type="dxa"/>
        <w:right w:w="70" w:type="dxa"/>
      </w:tblCellMar>
      <w:tblLook w:val="0000" w:firstRow="0" w:lastRow="0" w:firstColumn="0" w:lastColumn="0" w:noHBand="0" w:noVBand="0"/>
    </w:tblPr>
    <w:tblGrid>
      <w:gridCol w:w="2764"/>
      <w:gridCol w:w="726"/>
      <w:gridCol w:w="1984"/>
      <w:gridCol w:w="1925"/>
      <w:gridCol w:w="1743"/>
    </w:tblGrid>
    <w:tr w:rsidR="000F6082" w:rsidRPr="00E47FC1" w14:paraId="18341205" w14:textId="77777777" w:rsidTr="00B86905">
      <w:trPr>
        <w:cantSplit/>
        <w:trHeight w:val="349"/>
      </w:trPr>
      <w:tc>
        <w:tcPr>
          <w:tcW w:w="2764" w:type="dxa"/>
          <w:tcBorders>
            <w:top w:val="single" w:sz="4" w:space="0" w:color="auto"/>
            <w:left w:val="single" w:sz="4" w:space="0" w:color="auto"/>
            <w:bottom w:val="single" w:sz="4" w:space="0" w:color="auto"/>
            <w:right w:val="single" w:sz="8" w:space="0" w:color="FFFFFF"/>
          </w:tcBorders>
          <w:vAlign w:val="center"/>
        </w:tcPr>
        <w:p w14:paraId="513A8436" w14:textId="77777777" w:rsidR="000F6082" w:rsidRPr="00E47FC1" w:rsidRDefault="000F6082" w:rsidP="005C36D2">
          <w:pPr>
            <w:pStyle w:val="Zpat"/>
            <w:ind w:right="-70"/>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4CEEE023" w14:textId="77777777" w:rsidR="000F6082" w:rsidRPr="00E47FC1" w:rsidRDefault="000F6082" w:rsidP="0088572A">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0319745D" w14:textId="77777777" w:rsidR="000F6082" w:rsidRPr="00E47FC1" w:rsidRDefault="000F6082" w:rsidP="0088572A">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0291B881" w14:textId="77777777" w:rsidR="000F6082" w:rsidRPr="00E47FC1" w:rsidRDefault="000F6082" w:rsidP="0088572A">
          <w:pPr>
            <w:pStyle w:val="Zpat"/>
            <w:rPr>
              <w:rFonts w:ascii="Arial" w:hAnsi="Arial" w:cs="Arial"/>
              <w:sz w:val="20"/>
            </w:rPr>
          </w:pPr>
        </w:p>
      </w:tc>
      <w:tc>
        <w:tcPr>
          <w:tcW w:w="1743" w:type="dxa"/>
          <w:tcBorders>
            <w:top w:val="single" w:sz="4" w:space="0" w:color="auto"/>
            <w:left w:val="nil"/>
            <w:bottom w:val="single" w:sz="4" w:space="0" w:color="auto"/>
            <w:right w:val="single" w:sz="4" w:space="0" w:color="auto"/>
          </w:tcBorders>
          <w:vAlign w:val="center"/>
        </w:tcPr>
        <w:p w14:paraId="2B5FE07E" w14:textId="10558C3F" w:rsidR="000F6082" w:rsidRPr="00E47FC1" w:rsidRDefault="000F6082" w:rsidP="0088572A">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292158">
            <w:rPr>
              <w:rStyle w:val="slostrnky"/>
              <w:rFonts w:ascii="Arial" w:hAnsi="Arial" w:cs="Arial"/>
              <w:noProof/>
              <w:sz w:val="20"/>
            </w:rPr>
            <w:t>2</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292158">
            <w:rPr>
              <w:rStyle w:val="slostrnky"/>
              <w:rFonts w:ascii="Arial" w:hAnsi="Arial" w:cs="Arial"/>
              <w:noProof/>
              <w:sz w:val="20"/>
            </w:rPr>
            <w:t>17</w:t>
          </w:r>
          <w:r w:rsidRPr="00E47FC1">
            <w:rPr>
              <w:rStyle w:val="slostrnky"/>
              <w:rFonts w:ascii="Arial" w:hAnsi="Arial" w:cs="Arial"/>
              <w:sz w:val="20"/>
            </w:rPr>
            <w:fldChar w:fldCharType="end"/>
          </w:r>
        </w:p>
      </w:tc>
    </w:tr>
  </w:tbl>
  <w:p w14:paraId="20A40A42" w14:textId="77777777" w:rsidR="000F6082" w:rsidRDefault="000F6082">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25D7DC" w14:textId="77777777" w:rsidR="00203C48" w:rsidRDefault="00203C48">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34463001"/>
      <w:docPartObj>
        <w:docPartGallery w:val="Page Numbers (Bottom of Page)"/>
        <w:docPartUnique/>
      </w:docPartObj>
    </w:sdtPr>
    <w:sdtEndPr/>
    <w:sdtContent>
      <w:p w14:paraId="62B1B139" w14:textId="5AF8B924" w:rsidR="00203C48" w:rsidRDefault="00203C48">
        <w:pPr>
          <w:pStyle w:val="Zpat"/>
          <w:jc w:val="right"/>
        </w:pPr>
        <w:r>
          <w:fldChar w:fldCharType="begin"/>
        </w:r>
        <w:r>
          <w:instrText>PAGE   \* MERGEFORMAT</w:instrText>
        </w:r>
        <w:r>
          <w:fldChar w:fldCharType="separate"/>
        </w:r>
        <w:r>
          <w:t>2</w:t>
        </w:r>
        <w:r>
          <w:fldChar w:fldCharType="end"/>
        </w:r>
      </w:p>
    </w:sdtContent>
  </w:sdt>
  <w:p w14:paraId="1F0F7C35" w14:textId="770A33B4" w:rsidR="00D85842" w:rsidRDefault="00D85842">
    <w:pPr>
      <w:pStyle w:val="Zpat"/>
      <w:rPr>
        <w:rFonts w:asciiTheme="minorHAnsi" w:hAnsiTheme="minorHAnsi"/>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C2CB54" w14:textId="3999EA91" w:rsidR="00D85842" w:rsidRDefault="00D85842" w:rsidP="00F23FC9">
    <w:pPr>
      <w:pStyle w:val="Zpat"/>
      <w:tabs>
        <w:tab w:val="clear" w:pos="4536"/>
        <w:tab w:val="clear" w:pos="9072"/>
        <w:tab w:val="left" w:pos="3476"/>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85271DB" w14:textId="77777777" w:rsidR="00D85842" w:rsidRDefault="00D85842">
      <w:r>
        <w:separator/>
      </w:r>
    </w:p>
  </w:footnote>
  <w:footnote w:type="continuationSeparator" w:id="0">
    <w:p w14:paraId="3839E759" w14:textId="77777777" w:rsidR="00D85842" w:rsidRDefault="00D85842">
      <w:r>
        <w:continuationSeparator/>
      </w:r>
    </w:p>
  </w:footnote>
  <w:footnote w:type="continuationNotice" w:id="1">
    <w:p w14:paraId="120C1770" w14:textId="77777777" w:rsidR="00D85842" w:rsidRDefault="00D85842"/>
  </w:footnote>
  <w:footnote w:id="2">
    <w:p w14:paraId="6E805AAE" w14:textId="77777777" w:rsidR="009132E6" w:rsidRPr="00BF657C" w:rsidRDefault="009132E6" w:rsidP="0042247B">
      <w:pPr>
        <w:pStyle w:val="Textpoznpodarou"/>
        <w:spacing w:before="80" w:line="271" w:lineRule="auto"/>
        <w:rPr>
          <w:rFonts w:ascii="Arial" w:hAnsi="Arial" w:cs="Arial"/>
          <w:sz w:val="18"/>
          <w:szCs w:val="18"/>
        </w:rPr>
      </w:pPr>
      <w:r w:rsidRPr="00BF657C">
        <w:rPr>
          <w:rStyle w:val="Znakapoznpodarou"/>
          <w:rFonts w:ascii="Arial" w:hAnsi="Arial" w:cs="Arial"/>
          <w:sz w:val="18"/>
          <w:szCs w:val="18"/>
        </w:rPr>
        <w:footnoteRef/>
      </w:r>
      <w:r w:rsidRPr="00BF657C">
        <w:rPr>
          <w:rFonts w:ascii="Arial" w:hAnsi="Arial" w:cs="Arial"/>
          <w:sz w:val="18"/>
          <w:szCs w:val="18"/>
        </w:rPr>
        <w:t xml:space="preserve"> Pojmem „dotace“ v Podmínkách se rozumí výše způsobilých výdajů nezahrnující podíl vlastního zdroje příjemce.</w:t>
      </w:r>
    </w:p>
  </w:footnote>
  <w:footnote w:id="3">
    <w:p w14:paraId="4D23AB0A" w14:textId="77777777" w:rsidR="009132E6" w:rsidRPr="0042247B" w:rsidRDefault="009132E6" w:rsidP="0068431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Rozhodnutí, rozhodující je termín ukončení realizace projektu uvedený v MS2021+ na záložce Harmonogram.</w:t>
      </w:r>
    </w:p>
  </w:footnote>
  <w:footnote w:id="4">
    <w:p w14:paraId="612D8FC7" w14:textId="77777777" w:rsidR="0068431B" w:rsidRPr="0068431B" w:rsidRDefault="0068431B" w:rsidP="0068431B">
      <w:pPr>
        <w:pStyle w:val="Textpoznpodarou"/>
        <w:spacing w:before="80" w:line="271" w:lineRule="auto"/>
        <w:jc w:val="both"/>
        <w:rPr>
          <w:rFonts w:ascii="Arial" w:hAnsi="Arial" w:cs="Arial"/>
          <w:sz w:val="18"/>
          <w:szCs w:val="18"/>
        </w:rPr>
      </w:pPr>
      <w:r w:rsidRPr="0068431B">
        <w:rPr>
          <w:rStyle w:val="Znakapoznpodarou"/>
          <w:rFonts w:ascii="Arial" w:hAnsi="Arial" w:cs="Arial"/>
          <w:sz w:val="18"/>
          <w:szCs w:val="18"/>
        </w:rPr>
        <w:footnoteRef/>
      </w:r>
      <w:r w:rsidRPr="0068431B">
        <w:rPr>
          <w:rFonts w:ascii="Arial" w:hAnsi="Arial" w:cs="Arial"/>
          <w:sz w:val="18"/>
          <w:szCs w:val="18"/>
        </w:rPr>
        <w:t xml:space="preserve"> Podle ustanovení § 44 odst. 2 písm. f) zákona č. 218/2000 Sb., o rozpočtových pravidlech a o změně některých souvisejících zákonů, ve znění pozdějších předpisů.</w:t>
      </w:r>
    </w:p>
  </w:footnote>
  <w:footnote w:id="5">
    <w:p w14:paraId="2BF1B9E2" w14:textId="77777777" w:rsidR="0068431B" w:rsidRDefault="0068431B" w:rsidP="0068431B">
      <w:pPr>
        <w:pStyle w:val="Textpoznpodarou"/>
        <w:spacing w:before="80" w:line="271" w:lineRule="auto"/>
        <w:jc w:val="both"/>
        <w:rPr>
          <w:rFonts w:asciiTheme="minorHAnsi" w:hAnsiTheme="minorHAnsi"/>
          <w:sz w:val="16"/>
          <w:szCs w:val="16"/>
        </w:rPr>
      </w:pPr>
      <w:r w:rsidRPr="0068431B">
        <w:rPr>
          <w:rStyle w:val="Znakapoznpodarou"/>
          <w:rFonts w:ascii="Arial" w:hAnsi="Arial" w:cs="Arial"/>
          <w:sz w:val="18"/>
          <w:szCs w:val="18"/>
        </w:rPr>
        <w:footnoteRef/>
      </w:r>
      <w:r w:rsidRPr="0068431B">
        <w:rPr>
          <w:rFonts w:ascii="Arial" w:hAnsi="Arial" w:cs="Arial"/>
          <w:sz w:val="18"/>
          <w:szCs w:val="18"/>
        </w:rPr>
        <w:t xml:space="preserve"> Podle ustanovení § 44 odst. 2 písm. k) zákona č. 218/2000 Sb., o rozpočtových pravidlech a o změně některých souvisejících zákonů, ve znění pozdějších předpisů.</w:t>
      </w:r>
    </w:p>
  </w:footnote>
  <w:footnote w:id="6">
    <w:p w14:paraId="79DFE6ED" w14:textId="2C6E8963" w:rsidR="003D0517" w:rsidRDefault="003D0517" w:rsidP="008D3A9E">
      <w:pPr>
        <w:pStyle w:val="Textpoznpodarou"/>
        <w:spacing w:before="80"/>
      </w:pPr>
      <w:r>
        <w:rPr>
          <w:rStyle w:val="Znakapoznpodarou"/>
        </w:rPr>
        <w:footnoteRef/>
      </w:r>
      <w:r>
        <w:t xml:space="preserve"> </w:t>
      </w:r>
      <w:r w:rsidRPr="002F624E">
        <w:rPr>
          <w:rFonts w:ascii="Arial" w:hAnsi="Arial" w:cs="Arial"/>
          <w:sz w:val="18"/>
          <w:szCs w:val="18"/>
        </w:rPr>
        <w:t>Viz Metodický pokyn pro způsobilost výdajů a jejich vykazování v programovém období 2021-2027</w:t>
      </w:r>
      <w:r w:rsidR="009A3959">
        <w:rPr>
          <w:rFonts w:ascii="Arial" w:hAnsi="Arial" w:cs="Arial"/>
          <w:sz w:val="18"/>
          <w:szCs w:val="18"/>
        </w:rPr>
        <w:t>.</w:t>
      </w:r>
    </w:p>
  </w:footnote>
  <w:footnote w:id="7">
    <w:p w14:paraId="6C6572C6" w14:textId="44CC15B0"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není uvedeno jinak, finanční oprava se uplatňuje z již proplacených peněžních prostředků a ze schválené částky k proplacení (tj. částka schválená v žádosti o platbu ze strany ŘO IROP, která nebyla příjemci ještě proplacena).</w:t>
      </w:r>
    </w:p>
  </w:footnote>
  <w:footnote w:id="8">
    <w:p w14:paraId="0AF11576" w14:textId="77777777" w:rsidR="009132E6" w:rsidRPr="00F14AB1" w:rsidRDefault="009132E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Pojmem „finanční oprava“ se rozumí odvod za porušení rozpočtové kázně ve smyslu rozpočtových pravidel. Pakliže je pochybení příjemce odhaleno před proplacením dotace, uplatní poskytovatel opatření podle § 14e odst. 1 rozpočtových pravidel, přičemž výše nevyplacené části dotace bude vyčíslena v souladu s částí IV těchto Podmínek. Tam, kde lze dle části IV těchto Podmínek uplatnit finanční opravu nižší, než je částka porušení rozpočtové kázně, jde o snížený odvod za porušení rozpočtové kázně ve smyslu § 14 odst. 5 rozpočtových pravidel. Pakliže Podmínky, resp. platná právní úprava, neumožňují za určité pochybení stanovit snížený odvod za porušení rozpočtové kázně, zohlední poskytovatel při vyčíslování výše nevyplacené částky dotace podle § 14e zásadu proporcionality.</w:t>
      </w:r>
    </w:p>
  </w:footnote>
  <w:footnote w:id="9">
    <w:p w14:paraId="7B113C38" w14:textId="054861AB" w:rsidR="009132E6" w:rsidRPr="00665E2B" w:rsidRDefault="009132E6" w:rsidP="0042247B">
      <w:pPr>
        <w:pStyle w:val="Textpoznpodarou"/>
        <w:spacing w:before="80" w:line="271" w:lineRule="auto"/>
        <w:jc w:val="both"/>
        <w:rPr>
          <w:rFonts w:asciiTheme="minorHAnsi" w:hAnsiTheme="minorHAnsi" w:cstheme="minorBid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Podle § 14d odst. 3 rozpočtových pravidel je připuštěno slučování, splývání a rozdělování školských právnických osob a příspěvkových organizací. Podle § 14da je dále možný prodej obchodního závodu. Povinnosti příjemců v</w:t>
      </w:r>
      <w:r w:rsidR="00AB53F1">
        <w:rPr>
          <w:rFonts w:ascii="Arial" w:hAnsi="Arial" w:cs="Arial"/>
          <w:sz w:val="18"/>
          <w:szCs w:val="18"/>
        </w:rPr>
        <w:t> </w:t>
      </w:r>
      <w:r w:rsidRPr="0042247B">
        <w:rPr>
          <w:rFonts w:ascii="Arial" w:hAnsi="Arial" w:cs="Arial"/>
          <w:sz w:val="18"/>
          <w:szCs w:val="18"/>
        </w:rPr>
        <w:t>případě přeměn obchodních společností a družstev podle § 14a a násl. rozpočtových pravidel jsou uvedeny ve zvláštním ustanovení těchto podmínek (vizte bod 5 písm. c) níže). Ostatní změny v osobě příjemce nejsou přípustné.</w:t>
      </w:r>
      <w:r w:rsidRPr="10EE17B1">
        <w:rPr>
          <w:rFonts w:asciiTheme="minorHAnsi" w:hAnsiTheme="minorHAnsi" w:cstheme="minorBidi"/>
          <w:sz w:val="16"/>
          <w:szCs w:val="16"/>
        </w:rPr>
        <w:t xml:space="preserve"> </w:t>
      </w:r>
    </w:p>
  </w:footnote>
  <w:footnote w:id="10">
    <w:p w14:paraId="5F401C8A" w14:textId="37DD4404"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eastAsiaTheme="majorEastAsia" w:hAnsi="Arial" w:cs="Arial"/>
          <w:sz w:val="18"/>
          <w:szCs w:val="18"/>
        </w:rPr>
        <w:footnoteRef/>
      </w:r>
      <w:r w:rsidRPr="0042247B">
        <w:rPr>
          <w:rFonts w:ascii="Arial" w:hAnsi="Arial" w:cs="Arial"/>
          <w:sz w:val="18"/>
          <w:szCs w:val="18"/>
        </w:rPr>
        <w:t xml:space="preserve"> Včetně povinností plynoucí ze zákona č. 304/2013 Sb., o veřejných rejstřících právnických a fyzických osob a</w:t>
      </w:r>
      <w:r w:rsidR="00AB53F1">
        <w:rPr>
          <w:rFonts w:ascii="Arial" w:hAnsi="Arial" w:cs="Arial"/>
          <w:sz w:val="18"/>
          <w:szCs w:val="18"/>
        </w:rPr>
        <w:t> </w:t>
      </w:r>
      <w:r w:rsidRPr="0042247B">
        <w:rPr>
          <w:rFonts w:ascii="Arial" w:hAnsi="Arial" w:cs="Arial"/>
          <w:sz w:val="18"/>
          <w:szCs w:val="18"/>
        </w:rPr>
        <w:t>o</w:t>
      </w:r>
      <w:r w:rsidR="00AB53F1">
        <w:rPr>
          <w:rFonts w:ascii="Arial" w:hAnsi="Arial" w:cs="Arial"/>
          <w:sz w:val="18"/>
          <w:szCs w:val="18"/>
        </w:rPr>
        <w:t> </w:t>
      </w:r>
      <w:r w:rsidRPr="0042247B">
        <w:rPr>
          <w:rFonts w:ascii="Arial" w:hAnsi="Arial" w:cs="Arial"/>
          <w:sz w:val="18"/>
          <w:szCs w:val="18"/>
        </w:rPr>
        <w:t>evidenci svěřeneckých fondů, ve znění pozdějších předpisů.</w:t>
      </w:r>
    </w:p>
  </w:footnote>
  <w:footnote w:id="11">
    <w:p w14:paraId="3993BF10" w14:textId="77777777"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Podle ustanovení § 14a rozpočtových pravidel.</w:t>
      </w:r>
    </w:p>
  </w:footnote>
  <w:footnote w:id="12">
    <w:p w14:paraId="741595FC" w14:textId="77777777"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Rozhodnutí, rozhodující je termín ukončení realizace projektu uvedený v MS2021+ na záložce Harmonogram.</w:t>
      </w:r>
    </w:p>
  </w:footnote>
  <w:footnote w:id="13">
    <w:p w14:paraId="14463299" w14:textId="099AC93C" w:rsidR="00925C6E" w:rsidRDefault="00925C6E" w:rsidP="008D3A9E">
      <w:pPr>
        <w:pStyle w:val="Textpoznpodarou"/>
        <w:spacing w:before="80"/>
        <w:jc w:val="both"/>
      </w:pPr>
      <w:r>
        <w:rPr>
          <w:rStyle w:val="Znakapoznpodarou"/>
        </w:rPr>
        <w:footnoteRef/>
      </w:r>
      <w:r>
        <w:t xml:space="preserve"> </w:t>
      </w:r>
      <w:r>
        <w:rPr>
          <w:rFonts w:ascii="Arial" w:hAnsi="Arial" w:cs="Arial"/>
          <w:sz w:val="18"/>
          <w:szCs w:val="18"/>
        </w:rPr>
        <w:t>Datum cílové hodnoty se považuje za Rozhodné datum pro naplnění indikátoru. Dosažená hodnota vykazovaná k tomuto datu se považuje za tzv. dosaženou hodnotu k Rozhodnému datu. Touto hodnotou projekt prokazuje naplnění indikátoru a vztahují se k ní další postupy v udržitelnosti projektu (bod 8).</w:t>
      </w:r>
    </w:p>
  </w:footnote>
  <w:footnote w:id="14">
    <w:p w14:paraId="7B27E831" w14:textId="3E871084" w:rsidR="009132E6" w:rsidRDefault="009132E6" w:rsidP="0042247B">
      <w:pPr>
        <w:pStyle w:val="Textpoznpodarou"/>
        <w:spacing w:before="80" w:line="271" w:lineRule="auto"/>
        <w:jc w:val="both"/>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cílové hodnoty indikátoru, ale nedošlo k</w:t>
      </w:r>
      <w:r w:rsidR="00AB53F1">
        <w:rPr>
          <w:rFonts w:ascii="Arial" w:hAnsi="Arial" w:cs="Arial"/>
          <w:sz w:val="18"/>
          <w:szCs w:val="18"/>
        </w:rPr>
        <w:t> </w:t>
      </w:r>
      <w:r w:rsidRPr="0042247B">
        <w:rPr>
          <w:rFonts w:ascii="Arial" w:hAnsi="Arial" w:cs="Arial"/>
          <w:sz w:val="18"/>
          <w:szCs w:val="18"/>
        </w:rPr>
        <w:t>vydání změnového Rozhodnutí, rozhodující je hodnota uvedená v MS2021+.</w:t>
      </w:r>
    </w:p>
  </w:footnote>
  <w:footnote w:id="15">
    <w:p w14:paraId="23ACC27B" w14:textId="63BFA496" w:rsidR="00925C6E" w:rsidRDefault="00925C6E" w:rsidP="00925C6E">
      <w:pPr>
        <w:pStyle w:val="Textpoznpodarou"/>
      </w:pPr>
      <w:r>
        <w:rPr>
          <w:rStyle w:val="Znakapoznpodarou"/>
        </w:rPr>
        <w:footnoteRef/>
      </w:r>
      <w:r>
        <w:t xml:space="preserve"> </w:t>
      </w:r>
      <w:r>
        <w:rPr>
          <w:rFonts w:ascii="Arial" w:hAnsi="Arial" w:cs="Arial"/>
          <w:sz w:val="18"/>
          <w:szCs w:val="18"/>
        </w:rPr>
        <w:t>Překročení cílové hodnoty znamená dosažení lepšího než plánovaného stavu.</w:t>
      </w:r>
    </w:p>
  </w:footnote>
  <w:footnote w:id="16">
    <w:p w14:paraId="7A1630EF" w14:textId="6C7ED770" w:rsidR="00EB7FDB" w:rsidRDefault="00EB7FDB" w:rsidP="008D3A9E">
      <w:pPr>
        <w:pStyle w:val="Textpoznpodarou"/>
        <w:spacing w:after="80"/>
      </w:pPr>
      <w:r>
        <w:rPr>
          <w:rStyle w:val="Znakapoznpodarou"/>
        </w:rPr>
        <w:footnoteRef/>
      </w:r>
      <w:r>
        <w:t xml:space="preserve"> </w:t>
      </w:r>
      <w:r w:rsidRPr="006D3082">
        <w:rPr>
          <w:rFonts w:ascii="Arial" w:hAnsi="Arial" w:cs="Arial"/>
          <w:sz w:val="18"/>
          <w:szCs w:val="18"/>
        </w:rPr>
        <w:t>Pokud nastane, že dosažená hodnota k Rozhodnému datu je vyšší než hodnota cílová, je povinností příjemce udržet alespoň stanovenou cílovou hodnotu.</w:t>
      </w:r>
    </w:p>
  </w:footnote>
  <w:footnote w:id="17">
    <w:p w14:paraId="4F7ADB96" w14:textId="463CD8BD" w:rsidR="00263F6E" w:rsidRDefault="00263F6E" w:rsidP="00263F6E">
      <w:pPr>
        <w:pStyle w:val="Textpoznpodarou"/>
      </w:pPr>
      <w:r>
        <w:rPr>
          <w:rStyle w:val="Znakapoznpodarou"/>
        </w:rPr>
        <w:footnoteRef/>
      </w:r>
      <w:r>
        <w:t xml:space="preserve"> </w:t>
      </w:r>
      <w:r w:rsidR="00A90CCF">
        <w:rPr>
          <w:rFonts w:ascii="Arial" w:hAnsi="Arial" w:cs="Arial"/>
          <w:sz w:val="18"/>
          <w:szCs w:val="18"/>
        </w:rPr>
        <w:t>Udržování v</w:t>
      </w:r>
      <w:r w:rsidRPr="00263F6E">
        <w:rPr>
          <w:rFonts w:ascii="Arial" w:hAnsi="Arial" w:cs="Arial"/>
          <w:sz w:val="18"/>
          <w:szCs w:val="18"/>
        </w:rPr>
        <w:t>yšší než cílové hodnoty znamená udržování lepšího než plánovaného či dosaženého stavu.</w:t>
      </w:r>
    </w:p>
  </w:footnote>
  <w:footnote w:id="18">
    <w:p w14:paraId="4503A58C" w14:textId="56577EB8"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Style w:val="Znakapoznpodarou"/>
          <w:rFonts w:ascii="Arial" w:hAnsi="Arial" w:cs="Arial"/>
          <w:sz w:val="18"/>
          <w:szCs w:val="18"/>
        </w:rPr>
        <w:t xml:space="preserve"> </w:t>
      </w:r>
      <w:r w:rsidRPr="0042247B">
        <w:rPr>
          <w:rFonts w:ascii="Arial" w:hAnsi="Arial" w:cs="Arial"/>
          <w:sz w:val="18"/>
          <w:szCs w:val="18"/>
        </w:rPr>
        <w:t>Výklad pojmu „majetek“ je uveden v</w:t>
      </w:r>
      <w:r w:rsidR="0042247B">
        <w:rPr>
          <w:rFonts w:ascii="Arial" w:hAnsi="Arial" w:cs="Arial"/>
          <w:sz w:val="18"/>
          <w:szCs w:val="18"/>
        </w:rPr>
        <w:t> </w:t>
      </w:r>
      <w:r w:rsidRPr="0042247B">
        <w:rPr>
          <w:rFonts w:ascii="Arial" w:hAnsi="Arial" w:cs="Arial"/>
          <w:sz w:val="18"/>
          <w:szCs w:val="18"/>
        </w:rPr>
        <w:t>OPPŽP</w:t>
      </w:r>
      <w:r w:rsidR="0042247B">
        <w:rPr>
          <w:rFonts w:ascii="Arial" w:hAnsi="Arial" w:cs="Arial"/>
          <w:sz w:val="18"/>
          <w:szCs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DE2A5F" w14:textId="77777777" w:rsidR="00203C48" w:rsidRDefault="00203C48">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AB9C65" w14:textId="77777777" w:rsidR="000F6082" w:rsidRDefault="000F6082" w:rsidP="008A17FD">
    <w:pPr>
      <w:pStyle w:val="Zhlav"/>
      <w:jc w:val="center"/>
    </w:pPr>
  </w:p>
  <w:p w14:paraId="4C9B9A72" w14:textId="77777777" w:rsidR="000F6082" w:rsidRDefault="000F6082">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16690C" w14:textId="77777777" w:rsidR="00203C48" w:rsidRDefault="00203C48">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59160A"/>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C2C341A"/>
    <w:multiLevelType w:val="hybridMultilevel"/>
    <w:tmpl w:val="2D1A9290"/>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 w15:restartNumberingAfterBreak="0">
    <w:nsid w:val="150CCA05"/>
    <w:multiLevelType w:val="singleLevel"/>
    <w:tmpl w:val="150CCA05"/>
    <w:lvl w:ilvl="0">
      <w:start w:val="1"/>
      <w:numFmt w:val="bullet"/>
      <w:lvlText w:val=""/>
      <w:lvlJc w:val="left"/>
      <w:pPr>
        <w:tabs>
          <w:tab w:val="left" w:pos="420"/>
        </w:tabs>
        <w:ind w:left="420" w:hanging="420"/>
      </w:pPr>
      <w:rPr>
        <w:rFonts w:ascii="Wingdings" w:hAnsi="Wingdings" w:hint="default"/>
      </w:rPr>
    </w:lvl>
  </w:abstractNum>
  <w:abstractNum w:abstractNumId="3" w15:restartNumberingAfterBreak="0">
    <w:nsid w:val="1799736B"/>
    <w:multiLevelType w:val="multilevel"/>
    <w:tmpl w:val="3A8EC348"/>
    <w:lvl w:ilvl="0">
      <w:start w:val="3"/>
      <w:numFmt w:val="decimal"/>
      <w:lvlText w:val="%1."/>
      <w:lvlJc w:val="left"/>
      <w:pPr>
        <w:tabs>
          <w:tab w:val="num" w:pos="786"/>
        </w:tabs>
        <w:ind w:left="786" w:hanging="360"/>
      </w:pPr>
      <w:rPr>
        <w:rFonts w:hint="default"/>
        <w:b w:val="0"/>
        <w:color w:val="auto"/>
        <w:sz w:val="24"/>
        <w:szCs w:val="24"/>
      </w:rPr>
    </w:lvl>
    <w:lvl w:ilvl="1">
      <w:start w:val="1"/>
      <w:numFmt w:val="lowerLetter"/>
      <w:lvlText w:val="%2)"/>
      <w:lvlJc w:val="left"/>
      <w:pPr>
        <w:tabs>
          <w:tab w:val="num" w:pos="360"/>
        </w:tabs>
        <w:ind w:left="36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15:restartNumberingAfterBreak="0">
    <w:nsid w:val="1CDA1E73"/>
    <w:multiLevelType w:val="hybridMultilevel"/>
    <w:tmpl w:val="CBCCE9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F24713B"/>
    <w:multiLevelType w:val="hybridMultilevel"/>
    <w:tmpl w:val="4C361F5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1B67E72"/>
    <w:multiLevelType w:val="multilevel"/>
    <w:tmpl w:val="21B67E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23D024DB"/>
    <w:multiLevelType w:val="multilevel"/>
    <w:tmpl w:val="618EDC3C"/>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8" w15:restartNumberingAfterBreak="0">
    <w:nsid w:val="24807474"/>
    <w:multiLevelType w:val="multilevel"/>
    <w:tmpl w:val="2480747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25A27625"/>
    <w:multiLevelType w:val="hybridMultilevel"/>
    <w:tmpl w:val="726627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7511AB6"/>
    <w:multiLevelType w:val="multilevel"/>
    <w:tmpl w:val="27511AB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7EA7B4F"/>
    <w:multiLevelType w:val="hybridMultilevel"/>
    <w:tmpl w:val="3982A9DA"/>
    <w:lvl w:ilvl="0" w:tplc="824C340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96120FB"/>
    <w:multiLevelType w:val="multilevel"/>
    <w:tmpl w:val="296120FB"/>
    <w:lvl w:ilvl="0">
      <w:start w:val="1"/>
      <w:numFmt w:val="lowerLetter"/>
      <w:lvlText w:val="%1)"/>
      <w:lvlJc w:val="left"/>
      <w:pPr>
        <w:ind w:left="717" w:hanging="360"/>
      </w:pPr>
      <w:rPr>
        <w:rFonts w:hint="default"/>
      </w:rPr>
    </w:lvl>
    <w:lvl w:ilvl="1">
      <w:start w:val="1"/>
      <w:numFmt w:val="lowerLetter"/>
      <w:lvlText w:val="%2."/>
      <w:lvlJc w:val="left"/>
      <w:pPr>
        <w:ind w:left="1437" w:hanging="360"/>
      </w:pPr>
    </w:lvl>
    <w:lvl w:ilvl="2">
      <w:start w:val="1"/>
      <w:numFmt w:val="lowerRoman"/>
      <w:lvlText w:val="%3."/>
      <w:lvlJc w:val="right"/>
      <w:pPr>
        <w:ind w:left="2157" w:hanging="180"/>
      </w:pPr>
    </w:lvl>
    <w:lvl w:ilvl="3">
      <w:start w:val="1"/>
      <w:numFmt w:val="decimal"/>
      <w:lvlText w:val="%4."/>
      <w:lvlJc w:val="left"/>
      <w:pPr>
        <w:ind w:left="2877" w:hanging="360"/>
      </w:pPr>
    </w:lvl>
    <w:lvl w:ilvl="4">
      <w:start w:val="1"/>
      <w:numFmt w:val="lowerLetter"/>
      <w:lvlText w:val="%5."/>
      <w:lvlJc w:val="left"/>
      <w:pPr>
        <w:ind w:left="3597" w:hanging="360"/>
      </w:pPr>
    </w:lvl>
    <w:lvl w:ilvl="5">
      <w:start w:val="1"/>
      <w:numFmt w:val="lowerRoman"/>
      <w:lvlText w:val="%6."/>
      <w:lvlJc w:val="right"/>
      <w:pPr>
        <w:ind w:left="4317" w:hanging="180"/>
      </w:pPr>
    </w:lvl>
    <w:lvl w:ilvl="6">
      <w:start w:val="1"/>
      <w:numFmt w:val="decimal"/>
      <w:lvlText w:val="%7."/>
      <w:lvlJc w:val="left"/>
      <w:pPr>
        <w:ind w:left="5037" w:hanging="360"/>
      </w:pPr>
    </w:lvl>
    <w:lvl w:ilvl="7">
      <w:start w:val="1"/>
      <w:numFmt w:val="lowerLetter"/>
      <w:lvlText w:val="%8."/>
      <w:lvlJc w:val="left"/>
      <w:pPr>
        <w:ind w:left="5757" w:hanging="360"/>
      </w:pPr>
    </w:lvl>
    <w:lvl w:ilvl="8">
      <w:start w:val="1"/>
      <w:numFmt w:val="lowerRoman"/>
      <w:lvlText w:val="%9."/>
      <w:lvlJc w:val="right"/>
      <w:pPr>
        <w:ind w:left="6477" w:hanging="180"/>
      </w:pPr>
    </w:lvl>
  </w:abstractNum>
  <w:abstractNum w:abstractNumId="13" w15:restartNumberingAfterBreak="0">
    <w:nsid w:val="33CF596B"/>
    <w:multiLevelType w:val="hybridMultilevel"/>
    <w:tmpl w:val="F5985AA0"/>
    <w:lvl w:ilvl="0" w:tplc="04050001">
      <w:start w:val="1"/>
      <w:numFmt w:val="bullet"/>
      <w:lvlText w:val=""/>
      <w:lvlJc w:val="left"/>
      <w:pPr>
        <w:ind w:left="917" w:hanging="360"/>
      </w:pPr>
      <w:rPr>
        <w:rFonts w:ascii="Symbol" w:hAnsi="Symbol" w:hint="default"/>
      </w:rPr>
    </w:lvl>
    <w:lvl w:ilvl="1" w:tplc="35AA0BD4">
      <w:numFmt w:val="bullet"/>
      <w:lvlText w:val="-"/>
      <w:lvlJc w:val="left"/>
      <w:pPr>
        <w:ind w:left="1637" w:hanging="360"/>
      </w:pPr>
      <w:rPr>
        <w:rFonts w:ascii="Calibri" w:eastAsia="Times New Roman" w:hAnsi="Calibri" w:cs="Calibri"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14" w15:restartNumberingAfterBreak="0">
    <w:nsid w:val="342D6DBA"/>
    <w:multiLevelType w:val="hybridMultilevel"/>
    <w:tmpl w:val="CEA64ECC"/>
    <w:lvl w:ilvl="0" w:tplc="5A26D4E2">
      <w:start w:val="1"/>
      <w:numFmt w:val="decimal"/>
      <w:lvlText w:val="%1."/>
      <w:lvlJc w:val="left"/>
      <w:pPr>
        <w:ind w:left="360" w:hanging="360"/>
      </w:pPr>
      <w:rPr>
        <w:rFonts w:hint="default"/>
      </w:r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5" w15:restartNumberingAfterBreak="0">
    <w:nsid w:val="358270FE"/>
    <w:multiLevelType w:val="hybridMultilevel"/>
    <w:tmpl w:val="308826A6"/>
    <w:lvl w:ilvl="0" w:tplc="504CDDD2">
      <w:numFmt w:val="bullet"/>
      <w:lvlText w:val="•"/>
      <w:lvlJc w:val="left"/>
      <w:pPr>
        <w:ind w:left="0" w:hanging="720"/>
      </w:pPr>
      <w:rPr>
        <w:rFonts w:ascii="Arial" w:eastAsiaTheme="minorEastAsia" w:hAnsi="Arial" w:hint="default"/>
      </w:rPr>
    </w:lvl>
    <w:lvl w:ilvl="1" w:tplc="04050003">
      <w:start w:val="1"/>
      <w:numFmt w:val="bullet"/>
      <w:lvlText w:val="o"/>
      <w:lvlJc w:val="left"/>
      <w:pPr>
        <w:ind w:left="360" w:hanging="360"/>
      </w:pPr>
      <w:rPr>
        <w:rFonts w:ascii="Courier New" w:hAnsi="Courier New" w:cs="Courier New" w:hint="default"/>
      </w:rPr>
    </w:lvl>
    <w:lvl w:ilvl="2" w:tplc="04050005" w:tentative="1">
      <w:start w:val="1"/>
      <w:numFmt w:val="bullet"/>
      <w:lvlText w:val=""/>
      <w:lvlJc w:val="left"/>
      <w:pPr>
        <w:ind w:left="1080" w:hanging="360"/>
      </w:pPr>
      <w:rPr>
        <w:rFonts w:ascii="Wingdings" w:hAnsi="Wingdings" w:hint="default"/>
      </w:rPr>
    </w:lvl>
    <w:lvl w:ilvl="3" w:tplc="04050001" w:tentative="1">
      <w:start w:val="1"/>
      <w:numFmt w:val="bullet"/>
      <w:lvlText w:val=""/>
      <w:lvlJc w:val="left"/>
      <w:pPr>
        <w:ind w:left="1800" w:hanging="360"/>
      </w:pPr>
      <w:rPr>
        <w:rFonts w:ascii="Symbol" w:hAnsi="Symbol" w:hint="default"/>
      </w:rPr>
    </w:lvl>
    <w:lvl w:ilvl="4" w:tplc="04050003" w:tentative="1">
      <w:start w:val="1"/>
      <w:numFmt w:val="bullet"/>
      <w:lvlText w:val="o"/>
      <w:lvlJc w:val="left"/>
      <w:pPr>
        <w:ind w:left="2520" w:hanging="360"/>
      </w:pPr>
      <w:rPr>
        <w:rFonts w:ascii="Courier New" w:hAnsi="Courier New" w:cs="Courier New" w:hint="default"/>
      </w:rPr>
    </w:lvl>
    <w:lvl w:ilvl="5" w:tplc="04050005" w:tentative="1">
      <w:start w:val="1"/>
      <w:numFmt w:val="bullet"/>
      <w:lvlText w:val=""/>
      <w:lvlJc w:val="left"/>
      <w:pPr>
        <w:ind w:left="3240" w:hanging="360"/>
      </w:pPr>
      <w:rPr>
        <w:rFonts w:ascii="Wingdings" w:hAnsi="Wingdings" w:hint="default"/>
      </w:rPr>
    </w:lvl>
    <w:lvl w:ilvl="6" w:tplc="04050001" w:tentative="1">
      <w:start w:val="1"/>
      <w:numFmt w:val="bullet"/>
      <w:lvlText w:val=""/>
      <w:lvlJc w:val="left"/>
      <w:pPr>
        <w:ind w:left="3960" w:hanging="360"/>
      </w:pPr>
      <w:rPr>
        <w:rFonts w:ascii="Symbol" w:hAnsi="Symbol" w:hint="default"/>
      </w:rPr>
    </w:lvl>
    <w:lvl w:ilvl="7" w:tplc="04050003" w:tentative="1">
      <w:start w:val="1"/>
      <w:numFmt w:val="bullet"/>
      <w:lvlText w:val="o"/>
      <w:lvlJc w:val="left"/>
      <w:pPr>
        <w:ind w:left="4680" w:hanging="360"/>
      </w:pPr>
      <w:rPr>
        <w:rFonts w:ascii="Courier New" w:hAnsi="Courier New" w:cs="Courier New" w:hint="default"/>
      </w:rPr>
    </w:lvl>
    <w:lvl w:ilvl="8" w:tplc="04050005" w:tentative="1">
      <w:start w:val="1"/>
      <w:numFmt w:val="bullet"/>
      <w:lvlText w:val=""/>
      <w:lvlJc w:val="left"/>
      <w:pPr>
        <w:ind w:left="5400" w:hanging="360"/>
      </w:pPr>
      <w:rPr>
        <w:rFonts w:ascii="Wingdings" w:hAnsi="Wingdings" w:hint="default"/>
      </w:rPr>
    </w:lvl>
  </w:abstractNum>
  <w:abstractNum w:abstractNumId="16" w15:restartNumberingAfterBreak="0">
    <w:nsid w:val="36B1584A"/>
    <w:multiLevelType w:val="hybridMultilevel"/>
    <w:tmpl w:val="954648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372954E4"/>
    <w:multiLevelType w:val="hybridMultilevel"/>
    <w:tmpl w:val="C7A6CB9E"/>
    <w:lvl w:ilvl="0" w:tplc="DA7ED77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95B203E"/>
    <w:multiLevelType w:val="hybridMultilevel"/>
    <w:tmpl w:val="495A896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9" w15:restartNumberingAfterBreak="0">
    <w:nsid w:val="3E9048A6"/>
    <w:multiLevelType w:val="multilevel"/>
    <w:tmpl w:val="3E9048A6"/>
    <w:lvl w:ilvl="0">
      <w:start w:val="1"/>
      <w:numFmt w:val="lowerRoman"/>
      <w:lvlText w:val="%1."/>
      <w:lvlJc w:val="right"/>
      <w:pPr>
        <w:ind w:left="1210" w:hanging="360"/>
      </w:pPr>
      <w:rPr>
        <w:rFonts w:hint="default"/>
      </w:rPr>
    </w:lvl>
    <w:lvl w:ilvl="1">
      <w:start w:val="1"/>
      <w:numFmt w:val="lowerLetter"/>
      <w:lvlText w:val="%2."/>
      <w:lvlJc w:val="left"/>
      <w:pPr>
        <w:ind w:left="1930" w:hanging="360"/>
      </w:pPr>
    </w:lvl>
    <w:lvl w:ilvl="2">
      <w:start w:val="1"/>
      <w:numFmt w:val="lowerRoman"/>
      <w:lvlText w:val="%3."/>
      <w:lvlJc w:val="right"/>
      <w:pPr>
        <w:ind w:left="2650" w:hanging="180"/>
      </w:pPr>
    </w:lvl>
    <w:lvl w:ilvl="3">
      <w:start w:val="1"/>
      <w:numFmt w:val="decimal"/>
      <w:lvlText w:val="%4."/>
      <w:lvlJc w:val="left"/>
      <w:pPr>
        <w:ind w:left="3370" w:hanging="360"/>
      </w:pPr>
    </w:lvl>
    <w:lvl w:ilvl="4">
      <w:start w:val="1"/>
      <w:numFmt w:val="lowerLetter"/>
      <w:lvlText w:val="%5."/>
      <w:lvlJc w:val="left"/>
      <w:pPr>
        <w:ind w:left="4090" w:hanging="360"/>
      </w:pPr>
    </w:lvl>
    <w:lvl w:ilvl="5">
      <w:start w:val="1"/>
      <w:numFmt w:val="lowerRoman"/>
      <w:lvlText w:val="%6."/>
      <w:lvlJc w:val="right"/>
      <w:pPr>
        <w:ind w:left="4810" w:hanging="180"/>
      </w:pPr>
    </w:lvl>
    <w:lvl w:ilvl="6">
      <w:start w:val="1"/>
      <w:numFmt w:val="decimal"/>
      <w:lvlText w:val="%7."/>
      <w:lvlJc w:val="left"/>
      <w:pPr>
        <w:ind w:left="5530" w:hanging="360"/>
      </w:pPr>
    </w:lvl>
    <w:lvl w:ilvl="7">
      <w:start w:val="1"/>
      <w:numFmt w:val="lowerLetter"/>
      <w:lvlText w:val="%8."/>
      <w:lvlJc w:val="left"/>
      <w:pPr>
        <w:ind w:left="6250" w:hanging="360"/>
      </w:pPr>
    </w:lvl>
    <w:lvl w:ilvl="8">
      <w:start w:val="1"/>
      <w:numFmt w:val="lowerRoman"/>
      <w:lvlText w:val="%9."/>
      <w:lvlJc w:val="right"/>
      <w:pPr>
        <w:ind w:left="6970" w:hanging="180"/>
      </w:pPr>
    </w:lvl>
  </w:abstractNum>
  <w:abstractNum w:abstractNumId="20" w15:restartNumberingAfterBreak="0">
    <w:nsid w:val="46126DDA"/>
    <w:multiLevelType w:val="hybridMultilevel"/>
    <w:tmpl w:val="2626ED7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E05594C"/>
    <w:multiLevelType w:val="multilevel"/>
    <w:tmpl w:val="4E05594C"/>
    <w:lvl w:ilvl="0">
      <w:start w:val="3"/>
      <w:numFmt w:val="decimal"/>
      <w:lvlText w:val="%1."/>
      <w:lvlJc w:val="left"/>
      <w:pPr>
        <w:tabs>
          <w:tab w:val="left" w:pos="0"/>
        </w:tabs>
        <w:ind w:left="360" w:hanging="360"/>
      </w:pPr>
      <w:rPr>
        <w:rFonts w:hint="default"/>
      </w:rPr>
    </w:lvl>
    <w:lvl w:ilvl="1">
      <w:start w:val="1"/>
      <w:numFmt w:val="decimal"/>
      <w:pStyle w:val="Mjstyl3"/>
      <w:lvlText w:val="%1.%2."/>
      <w:lvlJc w:val="left"/>
      <w:pPr>
        <w:tabs>
          <w:tab w:val="left" w:pos="-360"/>
        </w:tabs>
        <w:ind w:left="432" w:hanging="432"/>
      </w:pPr>
      <w:rPr>
        <w:rFonts w:hint="default"/>
        <w:b/>
      </w:rPr>
    </w:lvl>
    <w:lvl w:ilvl="2">
      <w:start w:val="1"/>
      <w:numFmt w:val="decimal"/>
      <w:lvlText w:val="%1.%2.%3."/>
      <w:lvlJc w:val="left"/>
      <w:pPr>
        <w:tabs>
          <w:tab w:val="left" w:pos="0"/>
        </w:tabs>
        <w:ind w:left="964" w:hanging="550"/>
      </w:pPr>
      <w:rPr>
        <w:rFonts w:hint="default"/>
      </w:rPr>
    </w:lvl>
    <w:lvl w:ilvl="3">
      <w:start w:val="1"/>
      <w:numFmt w:val="decimal"/>
      <w:lvlText w:val="%1.%2.%3.%4."/>
      <w:lvlJc w:val="left"/>
      <w:pPr>
        <w:tabs>
          <w:tab w:val="left" w:pos="0"/>
        </w:tabs>
        <w:ind w:left="1728" w:hanging="648"/>
      </w:pPr>
      <w:rPr>
        <w:rFonts w:hint="default"/>
      </w:rPr>
    </w:lvl>
    <w:lvl w:ilvl="4">
      <w:start w:val="1"/>
      <w:numFmt w:val="decimal"/>
      <w:lvlText w:val="%1.%2.%3.%4.%5."/>
      <w:lvlJc w:val="left"/>
      <w:pPr>
        <w:tabs>
          <w:tab w:val="left" w:pos="0"/>
        </w:tabs>
        <w:ind w:left="2232" w:hanging="792"/>
      </w:pPr>
      <w:rPr>
        <w:rFonts w:hint="default"/>
      </w:rPr>
    </w:lvl>
    <w:lvl w:ilvl="5">
      <w:start w:val="1"/>
      <w:numFmt w:val="decimal"/>
      <w:lvlText w:val="%1.%2.%3.%4.%5.%6."/>
      <w:lvlJc w:val="left"/>
      <w:pPr>
        <w:tabs>
          <w:tab w:val="left" w:pos="0"/>
        </w:tabs>
        <w:ind w:left="2736" w:hanging="936"/>
      </w:pPr>
      <w:rPr>
        <w:rFonts w:hint="default"/>
      </w:rPr>
    </w:lvl>
    <w:lvl w:ilvl="6">
      <w:start w:val="1"/>
      <w:numFmt w:val="decimal"/>
      <w:lvlText w:val="%1.%2.%3.%4.%5.%6.%7."/>
      <w:lvlJc w:val="left"/>
      <w:pPr>
        <w:tabs>
          <w:tab w:val="left" w:pos="0"/>
        </w:tabs>
        <w:ind w:left="3240" w:hanging="1080"/>
      </w:pPr>
      <w:rPr>
        <w:rFonts w:hint="default"/>
      </w:rPr>
    </w:lvl>
    <w:lvl w:ilvl="7">
      <w:start w:val="1"/>
      <w:numFmt w:val="decimal"/>
      <w:lvlText w:val="%1.%2.%3.%4.%5.%6.%7.%8."/>
      <w:lvlJc w:val="left"/>
      <w:pPr>
        <w:tabs>
          <w:tab w:val="left" w:pos="0"/>
        </w:tabs>
        <w:ind w:left="3744" w:hanging="1224"/>
      </w:pPr>
      <w:rPr>
        <w:rFonts w:hint="default"/>
      </w:rPr>
    </w:lvl>
    <w:lvl w:ilvl="8">
      <w:start w:val="1"/>
      <w:numFmt w:val="decimal"/>
      <w:lvlText w:val="%1.%2.%3.%4.%5.%6.%7.%8.%9."/>
      <w:lvlJc w:val="left"/>
      <w:pPr>
        <w:tabs>
          <w:tab w:val="left" w:pos="0"/>
        </w:tabs>
        <w:ind w:left="4320" w:hanging="1440"/>
      </w:pPr>
      <w:rPr>
        <w:rFonts w:hint="default"/>
      </w:rPr>
    </w:lvl>
  </w:abstractNum>
  <w:abstractNum w:abstractNumId="22" w15:restartNumberingAfterBreak="0">
    <w:nsid w:val="51B262E8"/>
    <w:multiLevelType w:val="hybridMultilevel"/>
    <w:tmpl w:val="E1A299B6"/>
    <w:lvl w:ilvl="0" w:tplc="04050001">
      <w:start w:val="1"/>
      <w:numFmt w:val="bullet"/>
      <w:lvlText w:val=""/>
      <w:lvlJc w:val="left"/>
      <w:pPr>
        <w:ind w:left="917" w:hanging="360"/>
      </w:pPr>
      <w:rPr>
        <w:rFonts w:ascii="Symbol" w:hAnsi="Symbol" w:hint="default"/>
      </w:rPr>
    </w:lvl>
    <w:lvl w:ilvl="1" w:tplc="04050017">
      <w:start w:val="1"/>
      <w:numFmt w:val="lowerLetter"/>
      <w:lvlText w:val="%2)"/>
      <w:lvlJc w:val="left"/>
      <w:pPr>
        <w:ind w:left="1637" w:hanging="360"/>
      </w:pPr>
      <w:rPr>
        <w:rFonts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23" w15:restartNumberingAfterBreak="0">
    <w:nsid w:val="5C515B0F"/>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4" w15:restartNumberingAfterBreak="0">
    <w:nsid w:val="5C921787"/>
    <w:multiLevelType w:val="multilevel"/>
    <w:tmpl w:val="0EFACF2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5EC9030C"/>
    <w:multiLevelType w:val="hybridMultilevel"/>
    <w:tmpl w:val="D67C1136"/>
    <w:lvl w:ilvl="0" w:tplc="CA2454CA">
      <w:start w:val="1"/>
      <w:numFmt w:val="lowerLetter"/>
      <w:lvlText w:val="%1)"/>
      <w:lvlJc w:val="left"/>
      <w:pPr>
        <w:ind w:left="720" w:hanging="360"/>
      </w:pPr>
      <w:rPr>
        <w:rFonts w:asciiTheme="minorHAnsi" w:hAnsiTheme="minorHAnsi" w:cstheme="minorHAns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00D258C"/>
    <w:multiLevelType w:val="multilevel"/>
    <w:tmpl w:val="600D258C"/>
    <w:lvl w:ilvl="0">
      <w:start w:val="1"/>
      <w:numFmt w:val="bullet"/>
      <w:lvlText w:val=""/>
      <w:lvlJc w:val="left"/>
      <w:pPr>
        <w:ind w:left="767" w:hanging="360"/>
      </w:pPr>
      <w:rPr>
        <w:rFonts w:ascii="Symbol" w:hAnsi="Symbol" w:hint="default"/>
      </w:rPr>
    </w:lvl>
    <w:lvl w:ilvl="1">
      <w:start w:val="1"/>
      <w:numFmt w:val="bullet"/>
      <w:lvlText w:val="o"/>
      <w:lvlJc w:val="left"/>
      <w:pPr>
        <w:ind w:left="1487" w:hanging="360"/>
      </w:pPr>
      <w:rPr>
        <w:rFonts w:ascii="Courier New" w:hAnsi="Courier New" w:cs="Courier New" w:hint="default"/>
      </w:rPr>
    </w:lvl>
    <w:lvl w:ilvl="2">
      <w:start w:val="1"/>
      <w:numFmt w:val="bullet"/>
      <w:lvlText w:val=""/>
      <w:lvlJc w:val="left"/>
      <w:pPr>
        <w:ind w:left="2207" w:hanging="360"/>
      </w:pPr>
      <w:rPr>
        <w:rFonts w:ascii="Wingdings" w:hAnsi="Wingdings" w:hint="default"/>
      </w:rPr>
    </w:lvl>
    <w:lvl w:ilvl="3">
      <w:start w:val="1"/>
      <w:numFmt w:val="bullet"/>
      <w:lvlText w:val=""/>
      <w:lvlJc w:val="left"/>
      <w:pPr>
        <w:ind w:left="2927" w:hanging="360"/>
      </w:pPr>
      <w:rPr>
        <w:rFonts w:ascii="Symbol" w:hAnsi="Symbol" w:hint="default"/>
      </w:rPr>
    </w:lvl>
    <w:lvl w:ilvl="4">
      <w:start w:val="1"/>
      <w:numFmt w:val="bullet"/>
      <w:lvlText w:val="o"/>
      <w:lvlJc w:val="left"/>
      <w:pPr>
        <w:ind w:left="3647" w:hanging="360"/>
      </w:pPr>
      <w:rPr>
        <w:rFonts w:ascii="Courier New" w:hAnsi="Courier New" w:cs="Courier New" w:hint="default"/>
      </w:rPr>
    </w:lvl>
    <w:lvl w:ilvl="5">
      <w:start w:val="1"/>
      <w:numFmt w:val="bullet"/>
      <w:lvlText w:val=""/>
      <w:lvlJc w:val="left"/>
      <w:pPr>
        <w:ind w:left="4367" w:hanging="360"/>
      </w:pPr>
      <w:rPr>
        <w:rFonts w:ascii="Wingdings" w:hAnsi="Wingdings" w:hint="default"/>
      </w:rPr>
    </w:lvl>
    <w:lvl w:ilvl="6">
      <w:start w:val="1"/>
      <w:numFmt w:val="bullet"/>
      <w:lvlText w:val=""/>
      <w:lvlJc w:val="left"/>
      <w:pPr>
        <w:ind w:left="5087" w:hanging="360"/>
      </w:pPr>
      <w:rPr>
        <w:rFonts w:ascii="Symbol" w:hAnsi="Symbol" w:hint="default"/>
      </w:rPr>
    </w:lvl>
    <w:lvl w:ilvl="7">
      <w:start w:val="1"/>
      <w:numFmt w:val="bullet"/>
      <w:lvlText w:val="o"/>
      <w:lvlJc w:val="left"/>
      <w:pPr>
        <w:ind w:left="5807" w:hanging="360"/>
      </w:pPr>
      <w:rPr>
        <w:rFonts w:ascii="Courier New" w:hAnsi="Courier New" w:cs="Courier New" w:hint="default"/>
      </w:rPr>
    </w:lvl>
    <w:lvl w:ilvl="8">
      <w:start w:val="1"/>
      <w:numFmt w:val="bullet"/>
      <w:lvlText w:val=""/>
      <w:lvlJc w:val="left"/>
      <w:pPr>
        <w:ind w:left="6527" w:hanging="360"/>
      </w:pPr>
      <w:rPr>
        <w:rFonts w:ascii="Wingdings" w:hAnsi="Wingdings" w:hint="default"/>
      </w:rPr>
    </w:lvl>
  </w:abstractNum>
  <w:abstractNum w:abstractNumId="27" w15:restartNumberingAfterBreak="0">
    <w:nsid w:val="604465C4"/>
    <w:multiLevelType w:val="hybridMultilevel"/>
    <w:tmpl w:val="C0DA08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67C23982"/>
    <w:multiLevelType w:val="multilevel"/>
    <w:tmpl w:val="6212A530"/>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9" w15:restartNumberingAfterBreak="0">
    <w:nsid w:val="694725B4"/>
    <w:multiLevelType w:val="multilevel"/>
    <w:tmpl w:val="694725B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6DFD4440"/>
    <w:multiLevelType w:val="multilevel"/>
    <w:tmpl w:val="6DFD4440"/>
    <w:lvl w:ilvl="0">
      <w:start w:val="1"/>
      <w:numFmt w:val="bullet"/>
      <w:pStyle w:val="Popistypapkladopaten"/>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1" w15:restartNumberingAfterBreak="0">
    <w:nsid w:val="70BF0E07"/>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2" w15:restartNumberingAfterBreak="0">
    <w:nsid w:val="72BB3FBF"/>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73ACECEF"/>
    <w:multiLevelType w:val="singleLevel"/>
    <w:tmpl w:val="04050001"/>
    <w:lvl w:ilvl="0">
      <w:start w:val="1"/>
      <w:numFmt w:val="bullet"/>
      <w:lvlText w:val=""/>
      <w:lvlJc w:val="left"/>
      <w:pPr>
        <w:ind w:left="360" w:hanging="360"/>
      </w:pPr>
      <w:rPr>
        <w:rFonts w:ascii="Symbol" w:hAnsi="Symbol" w:hint="default"/>
      </w:rPr>
    </w:lvl>
  </w:abstractNum>
  <w:abstractNum w:abstractNumId="34" w15:restartNumberingAfterBreak="0">
    <w:nsid w:val="740819BD"/>
    <w:multiLevelType w:val="hybridMultilevel"/>
    <w:tmpl w:val="33C805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7B315FDB"/>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16cid:durableId="1777479299">
    <w:abstractNumId w:val="21"/>
  </w:num>
  <w:num w:numId="2" w16cid:durableId="1378317670">
    <w:abstractNumId w:val="30"/>
  </w:num>
  <w:num w:numId="3" w16cid:durableId="560289104">
    <w:abstractNumId w:val="2"/>
  </w:num>
  <w:num w:numId="4" w16cid:durableId="769593396">
    <w:abstractNumId w:val="7"/>
  </w:num>
  <w:num w:numId="5" w16cid:durableId="976956257">
    <w:abstractNumId w:val="12"/>
  </w:num>
  <w:num w:numId="6" w16cid:durableId="1947421044">
    <w:abstractNumId w:val="19"/>
  </w:num>
  <w:num w:numId="7" w16cid:durableId="115292103">
    <w:abstractNumId w:val="6"/>
  </w:num>
  <w:num w:numId="8" w16cid:durableId="491141609">
    <w:abstractNumId w:val="26"/>
  </w:num>
  <w:num w:numId="9" w16cid:durableId="634482271">
    <w:abstractNumId w:val="33"/>
  </w:num>
  <w:num w:numId="10" w16cid:durableId="2056998311">
    <w:abstractNumId w:val="29"/>
  </w:num>
  <w:num w:numId="11" w16cid:durableId="1996183380">
    <w:abstractNumId w:val="8"/>
  </w:num>
  <w:num w:numId="12" w16cid:durableId="1077553577">
    <w:abstractNumId w:val="10"/>
  </w:num>
  <w:num w:numId="13" w16cid:durableId="243222020">
    <w:abstractNumId w:val="35"/>
  </w:num>
  <w:num w:numId="14" w16cid:durableId="1950313207">
    <w:abstractNumId w:val="31"/>
  </w:num>
  <w:num w:numId="15" w16cid:durableId="1953322500">
    <w:abstractNumId w:val="13"/>
  </w:num>
  <w:num w:numId="16" w16cid:durableId="1739788795">
    <w:abstractNumId w:val="22"/>
  </w:num>
  <w:num w:numId="17" w16cid:durableId="1231815086">
    <w:abstractNumId w:val="4"/>
  </w:num>
  <w:num w:numId="18" w16cid:durableId="2110269274">
    <w:abstractNumId w:val="16"/>
  </w:num>
  <w:num w:numId="19" w16cid:durableId="224411790">
    <w:abstractNumId w:val="5"/>
  </w:num>
  <w:num w:numId="20" w16cid:durableId="1661079116">
    <w:abstractNumId w:val="17"/>
  </w:num>
  <w:num w:numId="21" w16cid:durableId="684791644">
    <w:abstractNumId w:val="18"/>
  </w:num>
  <w:num w:numId="22" w16cid:durableId="1299873524">
    <w:abstractNumId w:val="15"/>
  </w:num>
  <w:num w:numId="23" w16cid:durableId="1593664824">
    <w:abstractNumId w:val="25"/>
  </w:num>
  <w:num w:numId="24" w16cid:durableId="948127719">
    <w:abstractNumId w:val="3"/>
  </w:num>
  <w:num w:numId="25" w16cid:durableId="876743416">
    <w:abstractNumId w:val="1"/>
  </w:num>
  <w:num w:numId="26" w16cid:durableId="1326587115">
    <w:abstractNumId w:val="28"/>
  </w:num>
  <w:num w:numId="27" w16cid:durableId="1621451724">
    <w:abstractNumId w:val="23"/>
  </w:num>
  <w:num w:numId="28" w16cid:durableId="916404774">
    <w:abstractNumId w:val="9"/>
  </w:num>
  <w:num w:numId="29" w16cid:durableId="599266457">
    <w:abstractNumId w:val="27"/>
  </w:num>
  <w:num w:numId="30" w16cid:durableId="1472408468">
    <w:abstractNumId w:val="34"/>
  </w:num>
  <w:num w:numId="31" w16cid:durableId="1487239838">
    <w:abstractNumId w:val="24"/>
  </w:num>
  <w:num w:numId="32" w16cid:durableId="401755473">
    <w:abstractNumId w:val="0"/>
  </w:num>
  <w:num w:numId="33" w16cid:durableId="1455755633">
    <w:abstractNumId w:val="11"/>
  </w:num>
  <w:num w:numId="34" w16cid:durableId="223609548">
    <w:abstractNumId w:val="32"/>
  </w:num>
  <w:num w:numId="35" w16cid:durableId="654341760">
    <w:abstractNumId w:val="20"/>
  </w:num>
  <w:num w:numId="36" w16cid:durableId="1735078048">
    <w:abstractNumId w:val="14"/>
  </w:num>
  <w:numIdMacAtCleanup w:val="30"/>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Pávková Lenka">
    <w15:presenceInfo w15:providerId="AD" w15:userId="S::lenka.pavkova@mmr.cz::10337b91-3b9d-4dbb-a8e2-3acde786ebf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113"/>
  <w:hyphenationZone w:val="425"/>
  <w:characterSpacingControl w:val="doNotCompress"/>
  <w:hdrShapeDefaults>
    <o:shapedefaults v:ext="edit" spidmax="126977"/>
  </w:hdrShapeDefaults>
  <w:footnotePr>
    <w:footnote w:id="-1"/>
    <w:footnote w:id="0"/>
    <w:footnote w:id="1"/>
  </w:footnotePr>
  <w:endnotePr>
    <w:endnote w:id="-1"/>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6F64"/>
    <w:rsid w:val="0000108E"/>
    <w:rsid w:val="00001731"/>
    <w:rsid w:val="00001B46"/>
    <w:rsid w:val="00001BE0"/>
    <w:rsid w:val="000027B0"/>
    <w:rsid w:val="000028F7"/>
    <w:rsid w:val="00003807"/>
    <w:rsid w:val="00004285"/>
    <w:rsid w:val="000053EB"/>
    <w:rsid w:val="000068E7"/>
    <w:rsid w:val="00006F45"/>
    <w:rsid w:val="0000761A"/>
    <w:rsid w:val="0000767C"/>
    <w:rsid w:val="00007756"/>
    <w:rsid w:val="00007BFF"/>
    <w:rsid w:val="0001019F"/>
    <w:rsid w:val="0001112E"/>
    <w:rsid w:val="00011669"/>
    <w:rsid w:val="00011CB6"/>
    <w:rsid w:val="00011EDC"/>
    <w:rsid w:val="00012AC7"/>
    <w:rsid w:val="000131B7"/>
    <w:rsid w:val="000131F0"/>
    <w:rsid w:val="00013760"/>
    <w:rsid w:val="0001382F"/>
    <w:rsid w:val="00013D4B"/>
    <w:rsid w:val="00013D62"/>
    <w:rsid w:val="00014055"/>
    <w:rsid w:val="000140BF"/>
    <w:rsid w:val="000141D0"/>
    <w:rsid w:val="000142AC"/>
    <w:rsid w:val="0001499E"/>
    <w:rsid w:val="00014CA7"/>
    <w:rsid w:val="00014F37"/>
    <w:rsid w:val="00015506"/>
    <w:rsid w:val="00015B85"/>
    <w:rsid w:val="00015EC4"/>
    <w:rsid w:val="000169AC"/>
    <w:rsid w:val="00016F58"/>
    <w:rsid w:val="000171B2"/>
    <w:rsid w:val="00017EDB"/>
    <w:rsid w:val="00017F64"/>
    <w:rsid w:val="00020808"/>
    <w:rsid w:val="00023131"/>
    <w:rsid w:val="0002338D"/>
    <w:rsid w:val="00023872"/>
    <w:rsid w:val="000247E7"/>
    <w:rsid w:val="000248B4"/>
    <w:rsid w:val="00024CC0"/>
    <w:rsid w:val="00025DC0"/>
    <w:rsid w:val="000262A4"/>
    <w:rsid w:val="000265B7"/>
    <w:rsid w:val="00026677"/>
    <w:rsid w:val="00026B2A"/>
    <w:rsid w:val="0002769B"/>
    <w:rsid w:val="00031800"/>
    <w:rsid w:val="00031C70"/>
    <w:rsid w:val="00031DC8"/>
    <w:rsid w:val="00031F0B"/>
    <w:rsid w:val="0003211D"/>
    <w:rsid w:val="00032E6C"/>
    <w:rsid w:val="000332F0"/>
    <w:rsid w:val="00033558"/>
    <w:rsid w:val="00033870"/>
    <w:rsid w:val="00033FDA"/>
    <w:rsid w:val="00034A45"/>
    <w:rsid w:val="0003539E"/>
    <w:rsid w:val="000358FE"/>
    <w:rsid w:val="00035D48"/>
    <w:rsid w:val="000366B9"/>
    <w:rsid w:val="00037656"/>
    <w:rsid w:val="0003775C"/>
    <w:rsid w:val="0004024C"/>
    <w:rsid w:val="000404B5"/>
    <w:rsid w:val="00040561"/>
    <w:rsid w:val="00040F10"/>
    <w:rsid w:val="00040F30"/>
    <w:rsid w:val="000414D6"/>
    <w:rsid w:val="00041701"/>
    <w:rsid w:val="0004218A"/>
    <w:rsid w:val="000421A0"/>
    <w:rsid w:val="00042BCE"/>
    <w:rsid w:val="00042F67"/>
    <w:rsid w:val="00043584"/>
    <w:rsid w:val="00043591"/>
    <w:rsid w:val="00043C50"/>
    <w:rsid w:val="0004481F"/>
    <w:rsid w:val="00044983"/>
    <w:rsid w:val="00044D5C"/>
    <w:rsid w:val="0004503C"/>
    <w:rsid w:val="00045CF4"/>
    <w:rsid w:val="0004633D"/>
    <w:rsid w:val="00046484"/>
    <w:rsid w:val="0004677E"/>
    <w:rsid w:val="00046BBA"/>
    <w:rsid w:val="000472F3"/>
    <w:rsid w:val="0004757C"/>
    <w:rsid w:val="00047637"/>
    <w:rsid w:val="000476BA"/>
    <w:rsid w:val="00047943"/>
    <w:rsid w:val="000500C5"/>
    <w:rsid w:val="00050E51"/>
    <w:rsid w:val="0005151C"/>
    <w:rsid w:val="00051798"/>
    <w:rsid w:val="000524E6"/>
    <w:rsid w:val="00052815"/>
    <w:rsid w:val="00052BA6"/>
    <w:rsid w:val="00052D01"/>
    <w:rsid w:val="000531AE"/>
    <w:rsid w:val="000531D6"/>
    <w:rsid w:val="00053332"/>
    <w:rsid w:val="00053B92"/>
    <w:rsid w:val="00054190"/>
    <w:rsid w:val="00054D45"/>
    <w:rsid w:val="00054F4A"/>
    <w:rsid w:val="000557E5"/>
    <w:rsid w:val="00055B0F"/>
    <w:rsid w:val="00056C25"/>
    <w:rsid w:val="000573D5"/>
    <w:rsid w:val="00057432"/>
    <w:rsid w:val="00057CBE"/>
    <w:rsid w:val="00057D09"/>
    <w:rsid w:val="00060B3D"/>
    <w:rsid w:val="00060DF7"/>
    <w:rsid w:val="00061008"/>
    <w:rsid w:val="0006149B"/>
    <w:rsid w:val="000622FA"/>
    <w:rsid w:val="000625DA"/>
    <w:rsid w:val="000627F8"/>
    <w:rsid w:val="000637A7"/>
    <w:rsid w:val="00063AFF"/>
    <w:rsid w:val="000647F1"/>
    <w:rsid w:val="00064BA5"/>
    <w:rsid w:val="00065058"/>
    <w:rsid w:val="00065769"/>
    <w:rsid w:val="000658AD"/>
    <w:rsid w:val="00065A83"/>
    <w:rsid w:val="00065A9D"/>
    <w:rsid w:val="00065C6E"/>
    <w:rsid w:val="00065D2C"/>
    <w:rsid w:val="0006619D"/>
    <w:rsid w:val="00066A31"/>
    <w:rsid w:val="00066F64"/>
    <w:rsid w:val="00067DCE"/>
    <w:rsid w:val="00070382"/>
    <w:rsid w:val="000707B7"/>
    <w:rsid w:val="00071567"/>
    <w:rsid w:val="0007177F"/>
    <w:rsid w:val="00071E26"/>
    <w:rsid w:val="00072597"/>
    <w:rsid w:val="00072E08"/>
    <w:rsid w:val="000730D3"/>
    <w:rsid w:val="0007499C"/>
    <w:rsid w:val="00074CA6"/>
    <w:rsid w:val="000765B2"/>
    <w:rsid w:val="000769A5"/>
    <w:rsid w:val="000803B0"/>
    <w:rsid w:val="0008054B"/>
    <w:rsid w:val="000815A5"/>
    <w:rsid w:val="00081A09"/>
    <w:rsid w:val="00082007"/>
    <w:rsid w:val="00082976"/>
    <w:rsid w:val="00082B33"/>
    <w:rsid w:val="00083C72"/>
    <w:rsid w:val="00084317"/>
    <w:rsid w:val="000843D6"/>
    <w:rsid w:val="000843E0"/>
    <w:rsid w:val="0008476A"/>
    <w:rsid w:val="00084C63"/>
    <w:rsid w:val="0008507D"/>
    <w:rsid w:val="00085D6F"/>
    <w:rsid w:val="00086421"/>
    <w:rsid w:val="00086DC5"/>
    <w:rsid w:val="000879E2"/>
    <w:rsid w:val="000913C6"/>
    <w:rsid w:val="0009300F"/>
    <w:rsid w:val="0009347A"/>
    <w:rsid w:val="00094549"/>
    <w:rsid w:val="00094874"/>
    <w:rsid w:val="000950BD"/>
    <w:rsid w:val="00096607"/>
    <w:rsid w:val="00096AEB"/>
    <w:rsid w:val="0009736D"/>
    <w:rsid w:val="000978DE"/>
    <w:rsid w:val="00097D6B"/>
    <w:rsid w:val="00097D9F"/>
    <w:rsid w:val="000A0E0A"/>
    <w:rsid w:val="000A1CC0"/>
    <w:rsid w:val="000A1DCF"/>
    <w:rsid w:val="000A2447"/>
    <w:rsid w:val="000A24EF"/>
    <w:rsid w:val="000A2D9F"/>
    <w:rsid w:val="000A2FA5"/>
    <w:rsid w:val="000A3891"/>
    <w:rsid w:val="000A4C07"/>
    <w:rsid w:val="000A584F"/>
    <w:rsid w:val="000A5877"/>
    <w:rsid w:val="000A69C5"/>
    <w:rsid w:val="000A69E7"/>
    <w:rsid w:val="000A6D2E"/>
    <w:rsid w:val="000A6EE0"/>
    <w:rsid w:val="000A6EF5"/>
    <w:rsid w:val="000A7722"/>
    <w:rsid w:val="000A7A27"/>
    <w:rsid w:val="000A7B95"/>
    <w:rsid w:val="000B02A8"/>
    <w:rsid w:val="000B0A26"/>
    <w:rsid w:val="000B0BA3"/>
    <w:rsid w:val="000B0EA2"/>
    <w:rsid w:val="000B133B"/>
    <w:rsid w:val="000B1FC9"/>
    <w:rsid w:val="000B21E8"/>
    <w:rsid w:val="000B272B"/>
    <w:rsid w:val="000B2A3F"/>
    <w:rsid w:val="000B2B79"/>
    <w:rsid w:val="000B2C29"/>
    <w:rsid w:val="000B3265"/>
    <w:rsid w:val="000B32E5"/>
    <w:rsid w:val="000B39F6"/>
    <w:rsid w:val="000B3B18"/>
    <w:rsid w:val="000B3BE9"/>
    <w:rsid w:val="000B4347"/>
    <w:rsid w:val="000B49D2"/>
    <w:rsid w:val="000B4A8C"/>
    <w:rsid w:val="000B4DFE"/>
    <w:rsid w:val="000B4FD7"/>
    <w:rsid w:val="000B5110"/>
    <w:rsid w:val="000B5EB8"/>
    <w:rsid w:val="000B62DA"/>
    <w:rsid w:val="000B63E5"/>
    <w:rsid w:val="000B69C3"/>
    <w:rsid w:val="000B6A57"/>
    <w:rsid w:val="000B7429"/>
    <w:rsid w:val="000B76F6"/>
    <w:rsid w:val="000C02ED"/>
    <w:rsid w:val="000C049A"/>
    <w:rsid w:val="000C1401"/>
    <w:rsid w:val="000C1563"/>
    <w:rsid w:val="000C1732"/>
    <w:rsid w:val="000C3604"/>
    <w:rsid w:val="000C3A05"/>
    <w:rsid w:val="000C3A1A"/>
    <w:rsid w:val="000C4A80"/>
    <w:rsid w:val="000C4BDB"/>
    <w:rsid w:val="000C5137"/>
    <w:rsid w:val="000C56B5"/>
    <w:rsid w:val="000C5A09"/>
    <w:rsid w:val="000C5A82"/>
    <w:rsid w:val="000C678D"/>
    <w:rsid w:val="000C7023"/>
    <w:rsid w:val="000C7649"/>
    <w:rsid w:val="000C7CFC"/>
    <w:rsid w:val="000D068D"/>
    <w:rsid w:val="000D07E9"/>
    <w:rsid w:val="000D0AAB"/>
    <w:rsid w:val="000D17EF"/>
    <w:rsid w:val="000D26DA"/>
    <w:rsid w:val="000D293F"/>
    <w:rsid w:val="000D2962"/>
    <w:rsid w:val="000D2B44"/>
    <w:rsid w:val="000D2BC9"/>
    <w:rsid w:val="000D2D78"/>
    <w:rsid w:val="000D2F59"/>
    <w:rsid w:val="000D399A"/>
    <w:rsid w:val="000D3FD5"/>
    <w:rsid w:val="000D3FFA"/>
    <w:rsid w:val="000D4D99"/>
    <w:rsid w:val="000D54CB"/>
    <w:rsid w:val="000D5535"/>
    <w:rsid w:val="000D6FAB"/>
    <w:rsid w:val="000D7104"/>
    <w:rsid w:val="000D7527"/>
    <w:rsid w:val="000D7A47"/>
    <w:rsid w:val="000D7DBF"/>
    <w:rsid w:val="000D7E2F"/>
    <w:rsid w:val="000E03E0"/>
    <w:rsid w:val="000E068C"/>
    <w:rsid w:val="000E0AB6"/>
    <w:rsid w:val="000E0B2B"/>
    <w:rsid w:val="000E1255"/>
    <w:rsid w:val="000E1ADF"/>
    <w:rsid w:val="000E2408"/>
    <w:rsid w:val="000E2FDC"/>
    <w:rsid w:val="000E343C"/>
    <w:rsid w:val="000E37FA"/>
    <w:rsid w:val="000E4588"/>
    <w:rsid w:val="000E4990"/>
    <w:rsid w:val="000E4B43"/>
    <w:rsid w:val="000E577F"/>
    <w:rsid w:val="000E5871"/>
    <w:rsid w:val="000E5C48"/>
    <w:rsid w:val="000E6795"/>
    <w:rsid w:val="000E699E"/>
    <w:rsid w:val="000E769D"/>
    <w:rsid w:val="000E76CA"/>
    <w:rsid w:val="000E7794"/>
    <w:rsid w:val="000E784D"/>
    <w:rsid w:val="000E7B6C"/>
    <w:rsid w:val="000E7C17"/>
    <w:rsid w:val="000E7D91"/>
    <w:rsid w:val="000F04C7"/>
    <w:rsid w:val="000F13BD"/>
    <w:rsid w:val="000F17A0"/>
    <w:rsid w:val="000F17EF"/>
    <w:rsid w:val="000F2B04"/>
    <w:rsid w:val="000F3429"/>
    <w:rsid w:val="000F3432"/>
    <w:rsid w:val="000F3B2A"/>
    <w:rsid w:val="000F3C28"/>
    <w:rsid w:val="000F5105"/>
    <w:rsid w:val="000F584B"/>
    <w:rsid w:val="000F5ED7"/>
    <w:rsid w:val="000F6082"/>
    <w:rsid w:val="000F65ED"/>
    <w:rsid w:val="000F6625"/>
    <w:rsid w:val="000F6BC1"/>
    <w:rsid w:val="000F71D2"/>
    <w:rsid w:val="00100053"/>
    <w:rsid w:val="001004CE"/>
    <w:rsid w:val="00100988"/>
    <w:rsid w:val="00100B3E"/>
    <w:rsid w:val="00100CE0"/>
    <w:rsid w:val="00101194"/>
    <w:rsid w:val="00101585"/>
    <w:rsid w:val="00101C13"/>
    <w:rsid w:val="0010262A"/>
    <w:rsid w:val="00102A73"/>
    <w:rsid w:val="00102BCF"/>
    <w:rsid w:val="00103969"/>
    <w:rsid w:val="00103A8B"/>
    <w:rsid w:val="00103B46"/>
    <w:rsid w:val="0010478E"/>
    <w:rsid w:val="00104FBB"/>
    <w:rsid w:val="0010506F"/>
    <w:rsid w:val="00105443"/>
    <w:rsid w:val="00106573"/>
    <w:rsid w:val="00106FC1"/>
    <w:rsid w:val="001072D5"/>
    <w:rsid w:val="00107449"/>
    <w:rsid w:val="001076BF"/>
    <w:rsid w:val="001078A6"/>
    <w:rsid w:val="00110033"/>
    <w:rsid w:val="00110B4E"/>
    <w:rsid w:val="00110BE7"/>
    <w:rsid w:val="00110F6E"/>
    <w:rsid w:val="0011149F"/>
    <w:rsid w:val="001116B1"/>
    <w:rsid w:val="001117AD"/>
    <w:rsid w:val="0011189D"/>
    <w:rsid w:val="0011199F"/>
    <w:rsid w:val="001119E2"/>
    <w:rsid w:val="00111E86"/>
    <w:rsid w:val="0011235F"/>
    <w:rsid w:val="00112D04"/>
    <w:rsid w:val="00113E38"/>
    <w:rsid w:val="00114836"/>
    <w:rsid w:val="001154F7"/>
    <w:rsid w:val="001158E1"/>
    <w:rsid w:val="00116127"/>
    <w:rsid w:val="00116806"/>
    <w:rsid w:val="00116AF1"/>
    <w:rsid w:val="001177F6"/>
    <w:rsid w:val="00117CEC"/>
    <w:rsid w:val="00120235"/>
    <w:rsid w:val="001205F1"/>
    <w:rsid w:val="00120A4A"/>
    <w:rsid w:val="001214F5"/>
    <w:rsid w:val="001217FC"/>
    <w:rsid w:val="00121E61"/>
    <w:rsid w:val="00121FA2"/>
    <w:rsid w:val="00122868"/>
    <w:rsid w:val="001240EA"/>
    <w:rsid w:val="00124702"/>
    <w:rsid w:val="00125821"/>
    <w:rsid w:val="00125A18"/>
    <w:rsid w:val="00125A4B"/>
    <w:rsid w:val="001271D2"/>
    <w:rsid w:val="00127407"/>
    <w:rsid w:val="00127D28"/>
    <w:rsid w:val="001312CB"/>
    <w:rsid w:val="00131373"/>
    <w:rsid w:val="00131436"/>
    <w:rsid w:val="00131DC7"/>
    <w:rsid w:val="001322CD"/>
    <w:rsid w:val="001326E1"/>
    <w:rsid w:val="00132F2F"/>
    <w:rsid w:val="001330C9"/>
    <w:rsid w:val="00133BB3"/>
    <w:rsid w:val="00133F1F"/>
    <w:rsid w:val="00134F22"/>
    <w:rsid w:val="00134F70"/>
    <w:rsid w:val="001351E0"/>
    <w:rsid w:val="00135D00"/>
    <w:rsid w:val="00136098"/>
    <w:rsid w:val="001361FF"/>
    <w:rsid w:val="001363CC"/>
    <w:rsid w:val="00136AB4"/>
    <w:rsid w:val="0013720B"/>
    <w:rsid w:val="0013750E"/>
    <w:rsid w:val="00137802"/>
    <w:rsid w:val="00137E45"/>
    <w:rsid w:val="00137EA9"/>
    <w:rsid w:val="00141584"/>
    <w:rsid w:val="00141B5C"/>
    <w:rsid w:val="00142936"/>
    <w:rsid w:val="001430DE"/>
    <w:rsid w:val="00143563"/>
    <w:rsid w:val="00143A09"/>
    <w:rsid w:val="001442F4"/>
    <w:rsid w:val="0014467A"/>
    <w:rsid w:val="001453DC"/>
    <w:rsid w:val="00145805"/>
    <w:rsid w:val="001459AE"/>
    <w:rsid w:val="00145DB8"/>
    <w:rsid w:val="0014630A"/>
    <w:rsid w:val="001473BC"/>
    <w:rsid w:val="00150795"/>
    <w:rsid w:val="00150AAD"/>
    <w:rsid w:val="001516C4"/>
    <w:rsid w:val="00151CE7"/>
    <w:rsid w:val="00151DE6"/>
    <w:rsid w:val="00151DFF"/>
    <w:rsid w:val="00151EFF"/>
    <w:rsid w:val="001524CA"/>
    <w:rsid w:val="0015279D"/>
    <w:rsid w:val="001536C6"/>
    <w:rsid w:val="00153988"/>
    <w:rsid w:val="0015553A"/>
    <w:rsid w:val="00156002"/>
    <w:rsid w:val="00156111"/>
    <w:rsid w:val="00156154"/>
    <w:rsid w:val="00156B14"/>
    <w:rsid w:val="00156CDA"/>
    <w:rsid w:val="001570B4"/>
    <w:rsid w:val="001573DD"/>
    <w:rsid w:val="00157665"/>
    <w:rsid w:val="00157C37"/>
    <w:rsid w:val="00160281"/>
    <w:rsid w:val="001603A9"/>
    <w:rsid w:val="001607E3"/>
    <w:rsid w:val="00161088"/>
    <w:rsid w:val="00161593"/>
    <w:rsid w:val="00161773"/>
    <w:rsid w:val="00161A32"/>
    <w:rsid w:val="00161ACF"/>
    <w:rsid w:val="001621E6"/>
    <w:rsid w:val="001625CF"/>
    <w:rsid w:val="001626D9"/>
    <w:rsid w:val="001626FC"/>
    <w:rsid w:val="00162C90"/>
    <w:rsid w:val="00162DCD"/>
    <w:rsid w:val="00162EEF"/>
    <w:rsid w:val="00164B83"/>
    <w:rsid w:val="00164E55"/>
    <w:rsid w:val="00164E56"/>
    <w:rsid w:val="00165200"/>
    <w:rsid w:val="001662DC"/>
    <w:rsid w:val="00166C5D"/>
    <w:rsid w:val="00166CFF"/>
    <w:rsid w:val="001678CC"/>
    <w:rsid w:val="001678FC"/>
    <w:rsid w:val="00167BEE"/>
    <w:rsid w:val="001685C4"/>
    <w:rsid w:val="00170BA3"/>
    <w:rsid w:val="0017159C"/>
    <w:rsid w:val="00171FDA"/>
    <w:rsid w:val="0017221D"/>
    <w:rsid w:val="00172449"/>
    <w:rsid w:val="00172A0E"/>
    <w:rsid w:val="00172FDB"/>
    <w:rsid w:val="00173079"/>
    <w:rsid w:val="00173ECF"/>
    <w:rsid w:val="0017474E"/>
    <w:rsid w:val="00175631"/>
    <w:rsid w:val="0017571C"/>
    <w:rsid w:val="001757E9"/>
    <w:rsid w:val="001757FC"/>
    <w:rsid w:val="001774FB"/>
    <w:rsid w:val="00177955"/>
    <w:rsid w:val="001802B8"/>
    <w:rsid w:val="001805EB"/>
    <w:rsid w:val="001807B7"/>
    <w:rsid w:val="00180E3A"/>
    <w:rsid w:val="0018110C"/>
    <w:rsid w:val="00181173"/>
    <w:rsid w:val="00181217"/>
    <w:rsid w:val="00181258"/>
    <w:rsid w:val="00183695"/>
    <w:rsid w:val="00183B0B"/>
    <w:rsid w:val="00183DB8"/>
    <w:rsid w:val="00184421"/>
    <w:rsid w:val="00184771"/>
    <w:rsid w:val="001852D5"/>
    <w:rsid w:val="00185A81"/>
    <w:rsid w:val="00186F58"/>
    <w:rsid w:val="001875D0"/>
    <w:rsid w:val="001907BF"/>
    <w:rsid w:val="00190FD1"/>
    <w:rsid w:val="001910DA"/>
    <w:rsid w:val="0019143D"/>
    <w:rsid w:val="001917E3"/>
    <w:rsid w:val="00191E76"/>
    <w:rsid w:val="00191F74"/>
    <w:rsid w:val="0019224E"/>
    <w:rsid w:val="001925D3"/>
    <w:rsid w:val="00192B5A"/>
    <w:rsid w:val="00192DA5"/>
    <w:rsid w:val="00193E83"/>
    <w:rsid w:val="001941A3"/>
    <w:rsid w:val="00194330"/>
    <w:rsid w:val="0019494F"/>
    <w:rsid w:val="00194B32"/>
    <w:rsid w:val="00194C89"/>
    <w:rsid w:val="001964DE"/>
    <w:rsid w:val="00196F78"/>
    <w:rsid w:val="00196FEC"/>
    <w:rsid w:val="001971AB"/>
    <w:rsid w:val="0019792B"/>
    <w:rsid w:val="00197B3E"/>
    <w:rsid w:val="00197FC2"/>
    <w:rsid w:val="001A00F4"/>
    <w:rsid w:val="001A05EC"/>
    <w:rsid w:val="001A1CA3"/>
    <w:rsid w:val="001A2115"/>
    <w:rsid w:val="001A229D"/>
    <w:rsid w:val="001A22ED"/>
    <w:rsid w:val="001A2896"/>
    <w:rsid w:val="001A295E"/>
    <w:rsid w:val="001A2BA2"/>
    <w:rsid w:val="001A31F8"/>
    <w:rsid w:val="001A4038"/>
    <w:rsid w:val="001A4432"/>
    <w:rsid w:val="001A4514"/>
    <w:rsid w:val="001A4C19"/>
    <w:rsid w:val="001A54E7"/>
    <w:rsid w:val="001A6849"/>
    <w:rsid w:val="001A6FFB"/>
    <w:rsid w:val="001A78AA"/>
    <w:rsid w:val="001A7F1B"/>
    <w:rsid w:val="001B02D3"/>
    <w:rsid w:val="001B0715"/>
    <w:rsid w:val="001B0B96"/>
    <w:rsid w:val="001B105E"/>
    <w:rsid w:val="001B112F"/>
    <w:rsid w:val="001B15E6"/>
    <w:rsid w:val="001B1C25"/>
    <w:rsid w:val="001B1CD4"/>
    <w:rsid w:val="001B1D17"/>
    <w:rsid w:val="001B2198"/>
    <w:rsid w:val="001B278A"/>
    <w:rsid w:val="001B27D9"/>
    <w:rsid w:val="001B2DA5"/>
    <w:rsid w:val="001B2EE0"/>
    <w:rsid w:val="001B2EEE"/>
    <w:rsid w:val="001B304F"/>
    <w:rsid w:val="001B3990"/>
    <w:rsid w:val="001B5453"/>
    <w:rsid w:val="001B54D5"/>
    <w:rsid w:val="001B59BD"/>
    <w:rsid w:val="001B5F59"/>
    <w:rsid w:val="001B6A52"/>
    <w:rsid w:val="001B6E7B"/>
    <w:rsid w:val="001B7B7C"/>
    <w:rsid w:val="001C0144"/>
    <w:rsid w:val="001C0407"/>
    <w:rsid w:val="001C0A71"/>
    <w:rsid w:val="001C0FAB"/>
    <w:rsid w:val="001C105F"/>
    <w:rsid w:val="001C1B83"/>
    <w:rsid w:val="001C2056"/>
    <w:rsid w:val="001C2766"/>
    <w:rsid w:val="001C28FF"/>
    <w:rsid w:val="001C2ACD"/>
    <w:rsid w:val="001C2DB9"/>
    <w:rsid w:val="001C3F6D"/>
    <w:rsid w:val="001C4172"/>
    <w:rsid w:val="001C4FD6"/>
    <w:rsid w:val="001C5112"/>
    <w:rsid w:val="001C55E3"/>
    <w:rsid w:val="001C58BF"/>
    <w:rsid w:val="001C5A58"/>
    <w:rsid w:val="001C5A9E"/>
    <w:rsid w:val="001C63D7"/>
    <w:rsid w:val="001C69B0"/>
    <w:rsid w:val="001C6D81"/>
    <w:rsid w:val="001C7A49"/>
    <w:rsid w:val="001D0320"/>
    <w:rsid w:val="001D06E7"/>
    <w:rsid w:val="001D1025"/>
    <w:rsid w:val="001D124F"/>
    <w:rsid w:val="001D1566"/>
    <w:rsid w:val="001D1985"/>
    <w:rsid w:val="001D208C"/>
    <w:rsid w:val="001D266F"/>
    <w:rsid w:val="001D37B6"/>
    <w:rsid w:val="001D4970"/>
    <w:rsid w:val="001D51F0"/>
    <w:rsid w:val="001D526B"/>
    <w:rsid w:val="001D6155"/>
    <w:rsid w:val="001D6903"/>
    <w:rsid w:val="001D6B5E"/>
    <w:rsid w:val="001D7CEC"/>
    <w:rsid w:val="001D7EBA"/>
    <w:rsid w:val="001D7F3B"/>
    <w:rsid w:val="001D7FB6"/>
    <w:rsid w:val="001E1D90"/>
    <w:rsid w:val="001E22FB"/>
    <w:rsid w:val="001E2937"/>
    <w:rsid w:val="001E353B"/>
    <w:rsid w:val="001E36DE"/>
    <w:rsid w:val="001E38FF"/>
    <w:rsid w:val="001E3BB9"/>
    <w:rsid w:val="001E42B0"/>
    <w:rsid w:val="001E44CD"/>
    <w:rsid w:val="001E4895"/>
    <w:rsid w:val="001E4DCD"/>
    <w:rsid w:val="001E506E"/>
    <w:rsid w:val="001E5747"/>
    <w:rsid w:val="001E57EE"/>
    <w:rsid w:val="001E5D1D"/>
    <w:rsid w:val="001E628D"/>
    <w:rsid w:val="001E6636"/>
    <w:rsid w:val="001E66E2"/>
    <w:rsid w:val="001E6750"/>
    <w:rsid w:val="001E6911"/>
    <w:rsid w:val="001E710E"/>
    <w:rsid w:val="001E763D"/>
    <w:rsid w:val="001E7BF9"/>
    <w:rsid w:val="001E7D5B"/>
    <w:rsid w:val="001F04BB"/>
    <w:rsid w:val="001F0652"/>
    <w:rsid w:val="001F0C3A"/>
    <w:rsid w:val="001F0E41"/>
    <w:rsid w:val="001F0F4B"/>
    <w:rsid w:val="001F0FFA"/>
    <w:rsid w:val="001F154E"/>
    <w:rsid w:val="001F1811"/>
    <w:rsid w:val="001F1840"/>
    <w:rsid w:val="001F1C70"/>
    <w:rsid w:val="001F20C9"/>
    <w:rsid w:val="001F2153"/>
    <w:rsid w:val="001F2C8E"/>
    <w:rsid w:val="001F317F"/>
    <w:rsid w:val="001F39C3"/>
    <w:rsid w:val="001F3C21"/>
    <w:rsid w:val="001F406D"/>
    <w:rsid w:val="001F43D5"/>
    <w:rsid w:val="001F4B67"/>
    <w:rsid w:val="001F4D4A"/>
    <w:rsid w:val="001F52B3"/>
    <w:rsid w:val="001F5304"/>
    <w:rsid w:val="001F5714"/>
    <w:rsid w:val="001F5B33"/>
    <w:rsid w:val="001F5F01"/>
    <w:rsid w:val="001F6927"/>
    <w:rsid w:val="001F7CE1"/>
    <w:rsid w:val="001F7EE7"/>
    <w:rsid w:val="00200009"/>
    <w:rsid w:val="00200148"/>
    <w:rsid w:val="00200BCF"/>
    <w:rsid w:val="00200FCE"/>
    <w:rsid w:val="0020138D"/>
    <w:rsid w:val="00201914"/>
    <w:rsid w:val="00201CD6"/>
    <w:rsid w:val="00202881"/>
    <w:rsid w:val="0020293A"/>
    <w:rsid w:val="00202955"/>
    <w:rsid w:val="002030E0"/>
    <w:rsid w:val="00203250"/>
    <w:rsid w:val="00203B5C"/>
    <w:rsid w:val="00203C0D"/>
    <w:rsid w:val="00203C48"/>
    <w:rsid w:val="00203F55"/>
    <w:rsid w:val="00204FD8"/>
    <w:rsid w:val="0020558C"/>
    <w:rsid w:val="00205952"/>
    <w:rsid w:val="00205A4E"/>
    <w:rsid w:val="002064A0"/>
    <w:rsid w:val="0020698B"/>
    <w:rsid w:val="00207099"/>
    <w:rsid w:val="00207AD2"/>
    <w:rsid w:val="00207B5A"/>
    <w:rsid w:val="002106A5"/>
    <w:rsid w:val="00210B60"/>
    <w:rsid w:val="00210C05"/>
    <w:rsid w:val="00210CAD"/>
    <w:rsid w:val="00210DAB"/>
    <w:rsid w:val="00210F9D"/>
    <w:rsid w:val="002110ED"/>
    <w:rsid w:val="002114FB"/>
    <w:rsid w:val="002118A4"/>
    <w:rsid w:val="00211AC2"/>
    <w:rsid w:val="002124F1"/>
    <w:rsid w:val="00212654"/>
    <w:rsid w:val="0021266E"/>
    <w:rsid w:val="00212FF6"/>
    <w:rsid w:val="002134D4"/>
    <w:rsid w:val="00214153"/>
    <w:rsid w:val="00214EEA"/>
    <w:rsid w:val="00215EE9"/>
    <w:rsid w:val="00216079"/>
    <w:rsid w:val="002160DD"/>
    <w:rsid w:val="00216D78"/>
    <w:rsid w:val="00217B27"/>
    <w:rsid w:val="00220D5D"/>
    <w:rsid w:val="00220DDF"/>
    <w:rsid w:val="00221348"/>
    <w:rsid w:val="00221390"/>
    <w:rsid w:val="00221924"/>
    <w:rsid w:val="00221A34"/>
    <w:rsid w:val="00221A84"/>
    <w:rsid w:val="00221C91"/>
    <w:rsid w:val="00221F40"/>
    <w:rsid w:val="00222A83"/>
    <w:rsid w:val="002231AA"/>
    <w:rsid w:val="002233D3"/>
    <w:rsid w:val="0022369E"/>
    <w:rsid w:val="00224634"/>
    <w:rsid w:val="002248F5"/>
    <w:rsid w:val="00225810"/>
    <w:rsid w:val="00225916"/>
    <w:rsid w:val="0022602D"/>
    <w:rsid w:val="0022636A"/>
    <w:rsid w:val="0022683B"/>
    <w:rsid w:val="00226930"/>
    <w:rsid w:val="00226A82"/>
    <w:rsid w:val="00226E18"/>
    <w:rsid w:val="00230465"/>
    <w:rsid w:val="002305FD"/>
    <w:rsid w:val="002307FB"/>
    <w:rsid w:val="00231028"/>
    <w:rsid w:val="002315E9"/>
    <w:rsid w:val="002315F3"/>
    <w:rsid w:val="002320F4"/>
    <w:rsid w:val="00232160"/>
    <w:rsid w:val="00232CFE"/>
    <w:rsid w:val="00232F07"/>
    <w:rsid w:val="002337DD"/>
    <w:rsid w:val="0023383C"/>
    <w:rsid w:val="00233EBA"/>
    <w:rsid w:val="00234432"/>
    <w:rsid w:val="00234850"/>
    <w:rsid w:val="002349B9"/>
    <w:rsid w:val="00235DD0"/>
    <w:rsid w:val="00236363"/>
    <w:rsid w:val="00236B15"/>
    <w:rsid w:val="00236DE2"/>
    <w:rsid w:val="00236F74"/>
    <w:rsid w:val="00237E15"/>
    <w:rsid w:val="002400BA"/>
    <w:rsid w:val="002405FD"/>
    <w:rsid w:val="002409F1"/>
    <w:rsid w:val="00240D21"/>
    <w:rsid w:val="00241008"/>
    <w:rsid w:val="0024117F"/>
    <w:rsid w:val="0024262F"/>
    <w:rsid w:val="00243EF9"/>
    <w:rsid w:val="00245122"/>
    <w:rsid w:val="0024675C"/>
    <w:rsid w:val="00246AB6"/>
    <w:rsid w:val="00246E0B"/>
    <w:rsid w:val="00247110"/>
    <w:rsid w:val="00250391"/>
    <w:rsid w:val="00250A0D"/>
    <w:rsid w:val="00250B33"/>
    <w:rsid w:val="00250CA2"/>
    <w:rsid w:val="00250D42"/>
    <w:rsid w:val="002518A3"/>
    <w:rsid w:val="00251AB2"/>
    <w:rsid w:val="00251AFB"/>
    <w:rsid w:val="00251DFA"/>
    <w:rsid w:val="00251F11"/>
    <w:rsid w:val="00252367"/>
    <w:rsid w:val="00252A8A"/>
    <w:rsid w:val="002539AC"/>
    <w:rsid w:val="00253D9B"/>
    <w:rsid w:val="002540B1"/>
    <w:rsid w:val="002542E0"/>
    <w:rsid w:val="00254EFB"/>
    <w:rsid w:val="00254FB1"/>
    <w:rsid w:val="00255094"/>
    <w:rsid w:val="00255431"/>
    <w:rsid w:val="00255456"/>
    <w:rsid w:val="00255B26"/>
    <w:rsid w:val="002560DF"/>
    <w:rsid w:val="0025686E"/>
    <w:rsid w:val="002577CE"/>
    <w:rsid w:val="002605EF"/>
    <w:rsid w:val="002605FD"/>
    <w:rsid w:val="00260A9D"/>
    <w:rsid w:val="00261152"/>
    <w:rsid w:val="00261899"/>
    <w:rsid w:val="002627BC"/>
    <w:rsid w:val="00262B2D"/>
    <w:rsid w:val="00263251"/>
    <w:rsid w:val="00263CA6"/>
    <w:rsid w:val="00263F2E"/>
    <w:rsid w:val="00263F6E"/>
    <w:rsid w:val="002648BF"/>
    <w:rsid w:val="00264A6A"/>
    <w:rsid w:val="00264A82"/>
    <w:rsid w:val="00264CF3"/>
    <w:rsid w:val="0026520C"/>
    <w:rsid w:val="0026555B"/>
    <w:rsid w:val="002656C7"/>
    <w:rsid w:val="00265810"/>
    <w:rsid w:val="00265984"/>
    <w:rsid w:val="00265D2D"/>
    <w:rsid w:val="00265E83"/>
    <w:rsid w:val="00267EE1"/>
    <w:rsid w:val="00270DD3"/>
    <w:rsid w:val="00271091"/>
    <w:rsid w:val="002710D8"/>
    <w:rsid w:val="002713FE"/>
    <w:rsid w:val="00271F3E"/>
    <w:rsid w:val="00272236"/>
    <w:rsid w:val="002723AB"/>
    <w:rsid w:val="00272BB0"/>
    <w:rsid w:val="00274572"/>
    <w:rsid w:val="00275ABA"/>
    <w:rsid w:val="002762F1"/>
    <w:rsid w:val="0027678B"/>
    <w:rsid w:val="00277403"/>
    <w:rsid w:val="0027779A"/>
    <w:rsid w:val="00277E14"/>
    <w:rsid w:val="0028041D"/>
    <w:rsid w:val="00280C9F"/>
    <w:rsid w:val="00281082"/>
    <w:rsid w:val="00281371"/>
    <w:rsid w:val="00282D6A"/>
    <w:rsid w:val="00283483"/>
    <w:rsid w:val="00284406"/>
    <w:rsid w:val="002851BD"/>
    <w:rsid w:val="0028605B"/>
    <w:rsid w:val="002861B1"/>
    <w:rsid w:val="00286E5A"/>
    <w:rsid w:val="00287244"/>
    <w:rsid w:val="00287797"/>
    <w:rsid w:val="00287AA3"/>
    <w:rsid w:val="00287B08"/>
    <w:rsid w:val="00287EC0"/>
    <w:rsid w:val="00290289"/>
    <w:rsid w:val="002906C8"/>
    <w:rsid w:val="00290720"/>
    <w:rsid w:val="00290E4E"/>
    <w:rsid w:val="002910DC"/>
    <w:rsid w:val="002910DF"/>
    <w:rsid w:val="00291330"/>
    <w:rsid w:val="00291A50"/>
    <w:rsid w:val="00291AFE"/>
    <w:rsid w:val="00291B13"/>
    <w:rsid w:val="00292158"/>
    <w:rsid w:val="00292CFF"/>
    <w:rsid w:val="002930A9"/>
    <w:rsid w:val="0029384E"/>
    <w:rsid w:val="00293B06"/>
    <w:rsid w:val="00293D99"/>
    <w:rsid w:val="0029589A"/>
    <w:rsid w:val="00297D84"/>
    <w:rsid w:val="00297E5A"/>
    <w:rsid w:val="00297EE6"/>
    <w:rsid w:val="002A042D"/>
    <w:rsid w:val="002A0DF2"/>
    <w:rsid w:val="002A1163"/>
    <w:rsid w:val="002A2215"/>
    <w:rsid w:val="002A2439"/>
    <w:rsid w:val="002A2454"/>
    <w:rsid w:val="002A300A"/>
    <w:rsid w:val="002A40FE"/>
    <w:rsid w:val="002A50D4"/>
    <w:rsid w:val="002A6D75"/>
    <w:rsid w:val="002A6EE3"/>
    <w:rsid w:val="002B02D4"/>
    <w:rsid w:val="002B0675"/>
    <w:rsid w:val="002B07E6"/>
    <w:rsid w:val="002B1E7F"/>
    <w:rsid w:val="002B2BFE"/>
    <w:rsid w:val="002B301C"/>
    <w:rsid w:val="002B32F9"/>
    <w:rsid w:val="002B36FE"/>
    <w:rsid w:val="002B370F"/>
    <w:rsid w:val="002B397A"/>
    <w:rsid w:val="002B3987"/>
    <w:rsid w:val="002B3CEC"/>
    <w:rsid w:val="002B3E4C"/>
    <w:rsid w:val="002B3ED3"/>
    <w:rsid w:val="002B4419"/>
    <w:rsid w:val="002B4988"/>
    <w:rsid w:val="002B5CEE"/>
    <w:rsid w:val="002B67F7"/>
    <w:rsid w:val="002B6C3E"/>
    <w:rsid w:val="002B7667"/>
    <w:rsid w:val="002B798C"/>
    <w:rsid w:val="002B7DB2"/>
    <w:rsid w:val="002C00BF"/>
    <w:rsid w:val="002C03D7"/>
    <w:rsid w:val="002C0EFE"/>
    <w:rsid w:val="002C129B"/>
    <w:rsid w:val="002C15E7"/>
    <w:rsid w:val="002C1F2E"/>
    <w:rsid w:val="002C259D"/>
    <w:rsid w:val="002C30C6"/>
    <w:rsid w:val="002C33D7"/>
    <w:rsid w:val="002C3A17"/>
    <w:rsid w:val="002C4351"/>
    <w:rsid w:val="002C4AA3"/>
    <w:rsid w:val="002C4AB0"/>
    <w:rsid w:val="002C4BAD"/>
    <w:rsid w:val="002C4DA9"/>
    <w:rsid w:val="002C5716"/>
    <w:rsid w:val="002C5A04"/>
    <w:rsid w:val="002C5BB6"/>
    <w:rsid w:val="002C61C5"/>
    <w:rsid w:val="002C7A75"/>
    <w:rsid w:val="002C7B0E"/>
    <w:rsid w:val="002C7E88"/>
    <w:rsid w:val="002D078A"/>
    <w:rsid w:val="002D0AD3"/>
    <w:rsid w:val="002D1187"/>
    <w:rsid w:val="002D11FA"/>
    <w:rsid w:val="002D18F9"/>
    <w:rsid w:val="002D2059"/>
    <w:rsid w:val="002D2932"/>
    <w:rsid w:val="002D2F92"/>
    <w:rsid w:val="002D303A"/>
    <w:rsid w:val="002D332B"/>
    <w:rsid w:val="002D38C4"/>
    <w:rsid w:val="002D3B14"/>
    <w:rsid w:val="002D414F"/>
    <w:rsid w:val="002D4919"/>
    <w:rsid w:val="002D5E1E"/>
    <w:rsid w:val="002D7213"/>
    <w:rsid w:val="002D7284"/>
    <w:rsid w:val="002E0253"/>
    <w:rsid w:val="002E0858"/>
    <w:rsid w:val="002E0E03"/>
    <w:rsid w:val="002E105B"/>
    <w:rsid w:val="002E127E"/>
    <w:rsid w:val="002E1BF5"/>
    <w:rsid w:val="002E20E6"/>
    <w:rsid w:val="002E23BD"/>
    <w:rsid w:val="002E2586"/>
    <w:rsid w:val="002E2C05"/>
    <w:rsid w:val="002E3592"/>
    <w:rsid w:val="002E48BE"/>
    <w:rsid w:val="002E4A05"/>
    <w:rsid w:val="002E4B38"/>
    <w:rsid w:val="002E570B"/>
    <w:rsid w:val="002E5B51"/>
    <w:rsid w:val="002E68EF"/>
    <w:rsid w:val="002E69EE"/>
    <w:rsid w:val="002E736F"/>
    <w:rsid w:val="002E782C"/>
    <w:rsid w:val="002E79E7"/>
    <w:rsid w:val="002E7CF0"/>
    <w:rsid w:val="002E7D9A"/>
    <w:rsid w:val="002E7DB1"/>
    <w:rsid w:val="002F0106"/>
    <w:rsid w:val="002F111C"/>
    <w:rsid w:val="002F15D8"/>
    <w:rsid w:val="002F1921"/>
    <w:rsid w:val="002F1F24"/>
    <w:rsid w:val="002F2560"/>
    <w:rsid w:val="002F2C52"/>
    <w:rsid w:val="002F2F4B"/>
    <w:rsid w:val="002F3026"/>
    <w:rsid w:val="002F3050"/>
    <w:rsid w:val="002F34DA"/>
    <w:rsid w:val="002F3650"/>
    <w:rsid w:val="002F420F"/>
    <w:rsid w:val="002F45AC"/>
    <w:rsid w:val="002F4740"/>
    <w:rsid w:val="002F4957"/>
    <w:rsid w:val="002F4C84"/>
    <w:rsid w:val="002F4F2A"/>
    <w:rsid w:val="002F51C6"/>
    <w:rsid w:val="002F5540"/>
    <w:rsid w:val="002F5726"/>
    <w:rsid w:val="002F624E"/>
    <w:rsid w:val="002F6774"/>
    <w:rsid w:val="002F6E87"/>
    <w:rsid w:val="002F6FC3"/>
    <w:rsid w:val="00300586"/>
    <w:rsid w:val="003014CF"/>
    <w:rsid w:val="003017DF"/>
    <w:rsid w:val="00301832"/>
    <w:rsid w:val="003018C5"/>
    <w:rsid w:val="00301B6C"/>
    <w:rsid w:val="00302493"/>
    <w:rsid w:val="00302A0C"/>
    <w:rsid w:val="0030353D"/>
    <w:rsid w:val="00303D6B"/>
    <w:rsid w:val="003042F7"/>
    <w:rsid w:val="0030485D"/>
    <w:rsid w:val="0030510A"/>
    <w:rsid w:val="00305484"/>
    <w:rsid w:val="00305E8C"/>
    <w:rsid w:val="00306591"/>
    <w:rsid w:val="00306BD1"/>
    <w:rsid w:val="00306EA1"/>
    <w:rsid w:val="00307949"/>
    <w:rsid w:val="00307D33"/>
    <w:rsid w:val="0031023B"/>
    <w:rsid w:val="003108F0"/>
    <w:rsid w:val="00311672"/>
    <w:rsid w:val="00311983"/>
    <w:rsid w:val="00311A5D"/>
    <w:rsid w:val="00312D93"/>
    <w:rsid w:val="00312E38"/>
    <w:rsid w:val="00312FC0"/>
    <w:rsid w:val="00312FE5"/>
    <w:rsid w:val="003133AF"/>
    <w:rsid w:val="00314345"/>
    <w:rsid w:val="003146E1"/>
    <w:rsid w:val="0031534F"/>
    <w:rsid w:val="00315FE5"/>
    <w:rsid w:val="00316D16"/>
    <w:rsid w:val="00317473"/>
    <w:rsid w:val="00317DD9"/>
    <w:rsid w:val="00317F85"/>
    <w:rsid w:val="00320048"/>
    <w:rsid w:val="00320767"/>
    <w:rsid w:val="00320A3E"/>
    <w:rsid w:val="003215E7"/>
    <w:rsid w:val="00321758"/>
    <w:rsid w:val="00321E93"/>
    <w:rsid w:val="00321EF2"/>
    <w:rsid w:val="003220D1"/>
    <w:rsid w:val="0032221F"/>
    <w:rsid w:val="00322F73"/>
    <w:rsid w:val="00323096"/>
    <w:rsid w:val="003238C5"/>
    <w:rsid w:val="00323AAB"/>
    <w:rsid w:val="00323AF5"/>
    <w:rsid w:val="003240E0"/>
    <w:rsid w:val="003246ED"/>
    <w:rsid w:val="003247EC"/>
    <w:rsid w:val="00324D66"/>
    <w:rsid w:val="003250B6"/>
    <w:rsid w:val="00325399"/>
    <w:rsid w:val="00325785"/>
    <w:rsid w:val="00325F77"/>
    <w:rsid w:val="00326155"/>
    <w:rsid w:val="0032626B"/>
    <w:rsid w:val="00326725"/>
    <w:rsid w:val="00326AF8"/>
    <w:rsid w:val="00326C20"/>
    <w:rsid w:val="00327CAC"/>
    <w:rsid w:val="00327D48"/>
    <w:rsid w:val="00327ECA"/>
    <w:rsid w:val="00330384"/>
    <w:rsid w:val="00331265"/>
    <w:rsid w:val="00331736"/>
    <w:rsid w:val="00331E78"/>
    <w:rsid w:val="003327F0"/>
    <w:rsid w:val="00332F11"/>
    <w:rsid w:val="00333589"/>
    <w:rsid w:val="00334143"/>
    <w:rsid w:val="003345FC"/>
    <w:rsid w:val="00334655"/>
    <w:rsid w:val="003354B4"/>
    <w:rsid w:val="00335629"/>
    <w:rsid w:val="00336295"/>
    <w:rsid w:val="0033638A"/>
    <w:rsid w:val="00336475"/>
    <w:rsid w:val="003376D7"/>
    <w:rsid w:val="00342180"/>
    <w:rsid w:val="0034246D"/>
    <w:rsid w:val="00342B65"/>
    <w:rsid w:val="00342C98"/>
    <w:rsid w:val="0034305D"/>
    <w:rsid w:val="003433D1"/>
    <w:rsid w:val="00343455"/>
    <w:rsid w:val="003445D5"/>
    <w:rsid w:val="00344897"/>
    <w:rsid w:val="00346DCD"/>
    <w:rsid w:val="003471F4"/>
    <w:rsid w:val="0034787F"/>
    <w:rsid w:val="00347E77"/>
    <w:rsid w:val="00350B59"/>
    <w:rsid w:val="00351B0C"/>
    <w:rsid w:val="00351B32"/>
    <w:rsid w:val="00351B70"/>
    <w:rsid w:val="0035241A"/>
    <w:rsid w:val="0035285B"/>
    <w:rsid w:val="00352881"/>
    <w:rsid w:val="00352FC4"/>
    <w:rsid w:val="00353975"/>
    <w:rsid w:val="00353E94"/>
    <w:rsid w:val="00354FAC"/>
    <w:rsid w:val="003559D6"/>
    <w:rsid w:val="00355EA4"/>
    <w:rsid w:val="00356613"/>
    <w:rsid w:val="00356971"/>
    <w:rsid w:val="003575E0"/>
    <w:rsid w:val="0035789C"/>
    <w:rsid w:val="00357F17"/>
    <w:rsid w:val="00360254"/>
    <w:rsid w:val="0036097D"/>
    <w:rsid w:val="003609E9"/>
    <w:rsid w:val="0036114D"/>
    <w:rsid w:val="0036123B"/>
    <w:rsid w:val="00361333"/>
    <w:rsid w:val="003615E9"/>
    <w:rsid w:val="003617FB"/>
    <w:rsid w:val="00361BE7"/>
    <w:rsid w:val="0036231C"/>
    <w:rsid w:val="00362649"/>
    <w:rsid w:val="00362CC8"/>
    <w:rsid w:val="00362FF3"/>
    <w:rsid w:val="00363424"/>
    <w:rsid w:val="00363B86"/>
    <w:rsid w:val="0036476A"/>
    <w:rsid w:val="00364A63"/>
    <w:rsid w:val="00364D71"/>
    <w:rsid w:val="00364D99"/>
    <w:rsid w:val="00365E91"/>
    <w:rsid w:val="00365F69"/>
    <w:rsid w:val="00366072"/>
    <w:rsid w:val="00366094"/>
    <w:rsid w:val="003665B2"/>
    <w:rsid w:val="003667C2"/>
    <w:rsid w:val="00366A8D"/>
    <w:rsid w:val="0037035C"/>
    <w:rsid w:val="0037037C"/>
    <w:rsid w:val="003704FD"/>
    <w:rsid w:val="003717E8"/>
    <w:rsid w:val="00371BB1"/>
    <w:rsid w:val="00371D7D"/>
    <w:rsid w:val="0037222E"/>
    <w:rsid w:val="003724F7"/>
    <w:rsid w:val="00372D0D"/>
    <w:rsid w:val="00372E21"/>
    <w:rsid w:val="003736E0"/>
    <w:rsid w:val="00374130"/>
    <w:rsid w:val="00374F8E"/>
    <w:rsid w:val="003751B9"/>
    <w:rsid w:val="00375B44"/>
    <w:rsid w:val="00375D07"/>
    <w:rsid w:val="00375ED9"/>
    <w:rsid w:val="0037620B"/>
    <w:rsid w:val="003764CD"/>
    <w:rsid w:val="00377782"/>
    <w:rsid w:val="00377C54"/>
    <w:rsid w:val="00380021"/>
    <w:rsid w:val="00380787"/>
    <w:rsid w:val="003814D8"/>
    <w:rsid w:val="00381711"/>
    <w:rsid w:val="0038192C"/>
    <w:rsid w:val="00381F24"/>
    <w:rsid w:val="00382009"/>
    <w:rsid w:val="0038207B"/>
    <w:rsid w:val="00383724"/>
    <w:rsid w:val="0038406E"/>
    <w:rsid w:val="003846B9"/>
    <w:rsid w:val="0038493A"/>
    <w:rsid w:val="00384AB8"/>
    <w:rsid w:val="00384DC3"/>
    <w:rsid w:val="003852A5"/>
    <w:rsid w:val="003852BD"/>
    <w:rsid w:val="003854B3"/>
    <w:rsid w:val="00385533"/>
    <w:rsid w:val="00385659"/>
    <w:rsid w:val="00385AD7"/>
    <w:rsid w:val="00386278"/>
    <w:rsid w:val="003863E2"/>
    <w:rsid w:val="00387118"/>
    <w:rsid w:val="0038772D"/>
    <w:rsid w:val="003877FF"/>
    <w:rsid w:val="00387C8F"/>
    <w:rsid w:val="0039059B"/>
    <w:rsid w:val="0039115D"/>
    <w:rsid w:val="00392577"/>
    <w:rsid w:val="00392AE4"/>
    <w:rsid w:val="00392E3A"/>
    <w:rsid w:val="00393064"/>
    <w:rsid w:val="00393686"/>
    <w:rsid w:val="003937C8"/>
    <w:rsid w:val="00393B7F"/>
    <w:rsid w:val="003949DF"/>
    <w:rsid w:val="003960C6"/>
    <w:rsid w:val="00396224"/>
    <w:rsid w:val="003A0303"/>
    <w:rsid w:val="003A1030"/>
    <w:rsid w:val="003A10BD"/>
    <w:rsid w:val="003A186A"/>
    <w:rsid w:val="003A1FBB"/>
    <w:rsid w:val="003A25D7"/>
    <w:rsid w:val="003A26B2"/>
    <w:rsid w:val="003A2850"/>
    <w:rsid w:val="003A2CA1"/>
    <w:rsid w:val="003A3294"/>
    <w:rsid w:val="003A3575"/>
    <w:rsid w:val="003A38CD"/>
    <w:rsid w:val="003A40E4"/>
    <w:rsid w:val="003A44DB"/>
    <w:rsid w:val="003A47C1"/>
    <w:rsid w:val="003A4920"/>
    <w:rsid w:val="003A4A95"/>
    <w:rsid w:val="003A5508"/>
    <w:rsid w:val="003A5C1B"/>
    <w:rsid w:val="003A5C62"/>
    <w:rsid w:val="003A5D9C"/>
    <w:rsid w:val="003A5DFF"/>
    <w:rsid w:val="003A64EB"/>
    <w:rsid w:val="003A6683"/>
    <w:rsid w:val="003A66A0"/>
    <w:rsid w:val="003A6874"/>
    <w:rsid w:val="003A718A"/>
    <w:rsid w:val="003A7513"/>
    <w:rsid w:val="003A76B0"/>
    <w:rsid w:val="003A7A65"/>
    <w:rsid w:val="003A7B36"/>
    <w:rsid w:val="003A7C87"/>
    <w:rsid w:val="003A7DA5"/>
    <w:rsid w:val="003B0435"/>
    <w:rsid w:val="003B0A43"/>
    <w:rsid w:val="003B1603"/>
    <w:rsid w:val="003B18EF"/>
    <w:rsid w:val="003B1E06"/>
    <w:rsid w:val="003B2996"/>
    <w:rsid w:val="003B2C15"/>
    <w:rsid w:val="003B3A56"/>
    <w:rsid w:val="003B4AE4"/>
    <w:rsid w:val="003B5E85"/>
    <w:rsid w:val="003B6206"/>
    <w:rsid w:val="003B74E0"/>
    <w:rsid w:val="003B76FD"/>
    <w:rsid w:val="003B7925"/>
    <w:rsid w:val="003B7DFD"/>
    <w:rsid w:val="003C0350"/>
    <w:rsid w:val="003C03DF"/>
    <w:rsid w:val="003C043C"/>
    <w:rsid w:val="003C10F5"/>
    <w:rsid w:val="003C118C"/>
    <w:rsid w:val="003C149A"/>
    <w:rsid w:val="003C2139"/>
    <w:rsid w:val="003C28AF"/>
    <w:rsid w:val="003C2905"/>
    <w:rsid w:val="003C2C36"/>
    <w:rsid w:val="003C2D8E"/>
    <w:rsid w:val="003C3097"/>
    <w:rsid w:val="003C3288"/>
    <w:rsid w:val="003C3AE9"/>
    <w:rsid w:val="003C3BA3"/>
    <w:rsid w:val="003C3F40"/>
    <w:rsid w:val="003C4348"/>
    <w:rsid w:val="003C4796"/>
    <w:rsid w:val="003C4F34"/>
    <w:rsid w:val="003C5327"/>
    <w:rsid w:val="003C5379"/>
    <w:rsid w:val="003C5638"/>
    <w:rsid w:val="003C5675"/>
    <w:rsid w:val="003C576F"/>
    <w:rsid w:val="003C587C"/>
    <w:rsid w:val="003C5B54"/>
    <w:rsid w:val="003C5D65"/>
    <w:rsid w:val="003C6326"/>
    <w:rsid w:val="003C6755"/>
    <w:rsid w:val="003C6839"/>
    <w:rsid w:val="003C6BD5"/>
    <w:rsid w:val="003C76BB"/>
    <w:rsid w:val="003D0517"/>
    <w:rsid w:val="003D061C"/>
    <w:rsid w:val="003D0B95"/>
    <w:rsid w:val="003D0BFD"/>
    <w:rsid w:val="003D139B"/>
    <w:rsid w:val="003D145E"/>
    <w:rsid w:val="003D1933"/>
    <w:rsid w:val="003D1935"/>
    <w:rsid w:val="003D19E3"/>
    <w:rsid w:val="003D1C53"/>
    <w:rsid w:val="003D2C5A"/>
    <w:rsid w:val="003D2D44"/>
    <w:rsid w:val="003D2FE7"/>
    <w:rsid w:val="003D3290"/>
    <w:rsid w:val="003D36E0"/>
    <w:rsid w:val="003D37D3"/>
    <w:rsid w:val="003D3C8C"/>
    <w:rsid w:val="003D4DEB"/>
    <w:rsid w:val="003D5B8A"/>
    <w:rsid w:val="003D6EC6"/>
    <w:rsid w:val="003D75B2"/>
    <w:rsid w:val="003D76FA"/>
    <w:rsid w:val="003D7B02"/>
    <w:rsid w:val="003D7BEC"/>
    <w:rsid w:val="003E0392"/>
    <w:rsid w:val="003E07BB"/>
    <w:rsid w:val="003E0E04"/>
    <w:rsid w:val="003E164E"/>
    <w:rsid w:val="003E1DEE"/>
    <w:rsid w:val="003E2069"/>
    <w:rsid w:val="003E27B8"/>
    <w:rsid w:val="003E32D1"/>
    <w:rsid w:val="003E3A8D"/>
    <w:rsid w:val="003E4119"/>
    <w:rsid w:val="003E4660"/>
    <w:rsid w:val="003E48EE"/>
    <w:rsid w:val="003E619B"/>
    <w:rsid w:val="003E6DFC"/>
    <w:rsid w:val="003E7B62"/>
    <w:rsid w:val="003F077C"/>
    <w:rsid w:val="003F1188"/>
    <w:rsid w:val="003F19D2"/>
    <w:rsid w:val="003F1C42"/>
    <w:rsid w:val="003F1E51"/>
    <w:rsid w:val="003F23F2"/>
    <w:rsid w:val="003F25E7"/>
    <w:rsid w:val="003F2755"/>
    <w:rsid w:val="003F33C0"/>
    <w:rsid w:val="003F3606"/>
    <w:rsid w:val="003F3E87"/>
    <w:rsid w:val="003F477E"/>
    <w:rsid w:val="003F48E4"/>
    <w:rsid w:val="003F5428"/>
    <w:rsid w:val="003F54A3"/>
    <w:rsid w:val="003F5AD1"/>
    <w:rsid w:val="003F5F1E"/>
    <w:rsid w:val="003F6148"/>
    <w:rsid w:val="003F6188"/>
    <w:rsid w:val="003F6AD3"/>
    <w:rsid w:val="003F6D7F"/>
    <w:rsid w:val="003F6F00"/>
    <w:rsid w:val="003F724F"/>
    <w:rsid w:val="003F73F1"/>
    <w:rsid w:val="003F7A39"/>
    <w:rsid w:val="003F7A92"/>
    <w:rsid w:val="003F7A9D"/>
    <w:rsid w:val="004002DD"/>
    <w:rsid w:val="00400C81"/>
    <w:rsid w:val="00401572"/>
    <w:rsid w:val="00401B72"/>
    <w:rsid w:val="00401C30"/>
    <w:rsid w:val="0040211E"/>
    <w:rsid w:val="0040212F"/>
    <w:rsid w:val="004029EC"/>
    <w:rsid w:val="00402A33"/>
    <w:rsid w:val="00403132"/>
    <w:rsid w:val="00403E7A"/>
    <w:rsid w:val="00404342"/>
    <w:rsid w:val="00404A27"/>
    <w:rsid w:val="00404D10"/>
    <w:rsid w:val="00404E36"/>
    <w:rsid w:val="0040522F"/>
    <w:rsid w:val="00406CC0"/>
    <w:rsid w:val="00406D6A"/>
    <w:rsid w:val="00407348"/>
    <w:rsid w:val="004074A8"/>
    <w:rsid w:val="004076D0"/>
    <w:rsid w:val="00407EA8"/>
    <w:rsid w:val="004105D9"/>
    <w:rsid w:val="004106F5"/>
    <w:rsid w:val="00410EB7"/>
    <w:rsid w:val="00410F20"/>
    <w:rsid w:val="004117AD"/>
    <w:rsid w:val="00412934"/>
    <w:rsid w:val="00412BD7"/>
    <w:rsid w:val="004131E4"/>
    <w:rsid w:val="00413AB1"/>
    <w:rsid w:val="0041461E"/>
    <w:rsid w:val="00414F1D"/>
    <w:rsid w:val="00414FAB"/>
    <w:rsid w:val="004154DD"/>
    <w:rsid w:val="0041564B"/>
    <w:rsid w:val="0041614A"/>
    <w:rsid w:val="004166B1"/>
    <w:rsid w:val="004166C2"/>
    <w:rsid w:val="00416DC3"/>
    <w:rsid w:val="00416DEB"/>
    <w:rsid w:val="00416F64"/>
    <w:rsid w:val="004171F3"/>
    <w:rsid w:val="0041766B"/>
    <w:rsid w:val="004179FF"/>
    <w:rsid w:val="004203B5"/>
    <w:rsid w:val="00420A8E"/>
    <w:rsid w:val="00421277"/>
    <w:rsid w:val="0042131F"/>
    <w:rsid w:val="0042165F"/>
    <w:rsid w:val="00421817"/>
    <w:rsid w:val="00421D20"/>
    <w:rsid w:val="00421F80"/>
    <w:rsid w:val="0042234F"/>
    <w:rsid w:val="0042247B"/>
    <w:rsid w:val="004227EA"/>
    <w:rsid w:val="0042386F"/>
    <w:rsid w:val="004238E8"/>
    <w:rsid w:val="00423E1D"/>
    <w:rsid w:val="00424221"/>
    <w:rsid w:val="00424F69"/>
    <w:rsid w:val="00425478"/>
    <w:rsid w:val="00426118"/>
    <w:rsid w:val="004269BC"/>
    <w:rsid w:val="00426C63"/>
    <w:rsid w:val="00427736"/>
    <w:rsid w:val="00427776"/>
    <w:rsid w:val="00427A9C"/>
    <w:rsid w:val="00430F35"/>
    <w:rsid w:val="00431112"/>
    <w:rsid w:val="00431910"/>
    <w:rsid w:val="00431B7C"/>
    <w:rsid w:val="00431E5A"/>
    <w:rsid w:val="00432705"/>
    <w:rsid w:val="004333D0"/>
    <w:rsid w:val="00433847"/>
    <w:rsid w:val="00433DEB"/>
    <w:rsid w:val="0043496A"/>
    <w:rsid w:val="00434BFF"/>
    <w:rsid w:val="00434F8D"/>
    <w:rsid w:val="00436648"/>
    <w:rsid w:val="00436884"/>
    <w:rsid w:val="004379DB"/>
    <w:rsid w:val="00437E94"/>
    <w:rsid w:val="0044018C"/>
    <w:rsid w:val="004404E2"/>
    <w:rsid w:val="004408C4"/>
    <w:rsid w:val="00440C80"/>
    <w:rsid w:val="00440D78"/>
    <w:rsid w:val="004410E1"/>
    <w:rsid w:val="00441392"/>
    <w:rsid w:val="004421D5"/>
    <w:rsid w:val="0044284D"/>
    <w:rsid w:val="004428F0"/>
    <w:rsid w:val="00442D74"/>
    <w:rsid w:val="00443449"/>
    <w:rsid w:val="00443914"/>
    <w:rsid w:val="00444218"/>
    <w:rsid w:val="004448C7"/>
    <w:rsid w:val="00444961"/>
    <w:rsid w:val="00445235"/>
    <w:rsid w:val="00445556"/>
    <w:rsid w:val="0044594D"/>
    <w:rsid w:val="00445C94"/>
    <w:rsid w:val="0044646E"/>
    <w:rsid w:val="0044685C"/>
    <w:rsid w:val="00447863"/>
    <w:rsid w:val="00450F87"/>
    <w:rsid w:val="004517A7"/>
    <w:rsid w:val="00451833"/>
    <w:rsid w:val="00451929"/>
    <w:rsid w:val="00451C34"/>
    <w:rsid w:val="004524CB"/>
    <w:rsid w:val="0045257F"/>
    <w:rsid w:val="0045278D"/>
    <w:rsid w:val="00452CAC"/>
    <w:rsid w:val="00452E3E"/>
    <w:rsid w:val="004534B6"/>
    <w:rsid w:val="00453BE5"/>
    <w:rsid w:val="00453E62"/>
    <w:rsid w:val="00453E71"/>
    <w:rsid w:val="0045420F"/>
    <w:rsid w:val="004542E1"/>
    <w:rsid w:val="00454540"/>
    <w:rsid w:val="00454CCD"/>
    <w:rsid w:val="00455567"/>
    <w:rsid w:val="00455B60"/>
    <w:rsid w:val="004561D0"/>
    <w:rsid w:val="00456815"/>
    <w:rsid w:val="00457225"/>
    <w:rsid w:val="0045724E"/>
    <w:rsid w:val="004575B5"/>
    <w:rsid w:val="00457913"/>
    <w:rsid w:val="00457A5A"/>
    <w:rsid w:val="00457EBA"/>
    <w:rsid w:val="00460017"/>
    <w:rsid w:val="0046005D"/>
    <w:rsid w:val="0046032F"/>
    <w:rsid w:val="004609A5"/>
    <w:rsid w:val="004609BC"/>
    <w:rsid w:val="00461648"/>
    <w:rsid w:val="0046197D"/>
    <w:rsid w:val="00461B65"/>
    <w:rsid w:val="00462078"/>
    <w:rsid w:val="00462A50"/>
    <w:rsid w:val="00462D04"/>
    <w:rsid w:val="00463290"/>
    <w:rsid w:val="004632F1"/>
    <w:rsid w:val="004633E5"/>
    <w:rsid w:val="00464290"/>
    <w:rsid w:val="0046448A"/>
    <w:rsid w:val="00464AAF"/>
    <w:rsid w:val="00464AC0"/>
    <w:rsid w:val="00464F3C"/>
    <w:rsid w:val="00465128"/>
    <w:rsid w:val="004656BC"/>
    <w:rsid w:val="004656FB"/>
    <w:rsid w:val="0046588E"/>
    <w:rsid w:val="00465AD2"/>
    <w:rsid w:val="00465B1E"/>
    <w:rsid w:val="00465E99"/>
    <w:rsid w:val="00466003"/>
    <w:rsid w:val="00466169"/>
    <w:rsid w:val="00466404"/>
    <w:rsid w:val="00467FB8"/>
    <w:rsid w:val="00470054"/>
    <w:rsid w:val="00470370"/>
    <w:rsid w:val="0047063C"/>
    <w:rsid w:val="0047077A"/>
    <w:rsid w:val="004707EA"/>
    <w:rsid w:val="004709DA"/>
    <w:rsid w:val="0047276C"/>
    <w:rsid w:val="00472BBB"/>
    <w:rsid w:val="00472C26"/>
    <w:rsid w:val="00473C85"/>
    <w:rsid w:val="00474E97"/>
    <w:rsid w:val="0047550C"/>
    <w:rsid w:val="004755F7"/>
    <w:rsid w:val="00475643"/>
    <w:rsid w:val="00475CAA"/>
    <w:rsid w:val="004762A2"/>
    <w:rsid w:val="00477DB4"/>
    <w:rsid w:val="00477F0B"/>
    <w:rsid w:val="00480031"/>
    <w:rsid w:val="00480BED"/>
    <w:rsid w:val="004816D3"/>
    <w:rsid w:val="00482C55"/>
    <w:rsid w:val="004836CC"/>
    <w:rsid w:val="0048456D"/>
    <w:rsid w:val="004846E8"/>
    <w:rsid w:val="004848C9"/>
    <w:rsid w:val="00484ED7"/>
    <w:rsid w:val="00485144"/>
    <w:rsid w:val="0048583C"/>
    <w:rsid w:val="0048627E"/>
    <w:rsid w:val="00486A9F"/>
    <w:rsid w:val="0049005D"/>
    <w:rsid w:val="00490C4A"/>
    <w:rsid w:val="00490C7B"/>
    <w:rsid w:val="00490D09"/>
    <w:rsid w:val="00491391"/>
    <w:rsid w:val="0049196F"/>
    <w:rsid w:val="00491E3D"/>
    <w:rsid w:val="004923DC"/>
    <w:rsid w:val="00493176"/>
    <w:rsid w:val="004933D5"/>
    <w:rsid w:val="004945E4"/>
    <w:rsid w:val="0049466B"/>
    <w:rsid w:val="00494775"/>
    <w:rsid w:val="00494E53"/>
    <w:rsid w:val="00495E2A"/>
    <w:rsid w:val="00496315"/>
    <w:rsid w:val="0049649A"/>
    <w:rsid w:val="004966B8"/>
    <w:rsid w:val="004967AC"/>
    <w:rsid w:val="00496B5C"/>
    <w:rsid w:val="00496F6D"/>
    <w:rsid w:val="00497577"/>
    <w:rsid w:val="00497B2A"/>
    <w:rsid w:val="00497CCC"/>
    <w:rsid w:val="004A00EE"/>
    <w:rsid w:val="004A06CA"/>
    <w:rsid w:val="004A07FD"/>
    <w:rsid w:val="004A1143"/>
    <w:rsid w:val="004A1685"/>
    <w:rsid w:val="004A1FC7"/>
    <w:rsid w:val="004A20B3"/>
    <w:rsid w:val="004A23D9"/>
    <w:rsid w:val="004A2790"/>
    <w:rsid w:val="004A29F5"/>
    <w:rsid w:val="004A325E"/>
    <w:rsid w:val="004A3D77"/>
    <w:rsid w:val="004A4421"/>
    <w:rsid w:val="004A4593"/>
    <w:rsid w:val="004A4BBF"/>
    <w:rsid w:val="004A4DAE"/>
    <w:rsid w:val="004A50BE"/>
    <w:rsid w:val="004A5738"/>
    <w:rsid w:val="004A59EE"/>
    <w:rsid w:val="004A5FD6"/>
    <w:rsid w:val="004A6162"/>
    <w:rsid w:val="004A6337"/>
    <w:rsid w:val="004A78F1"/>
    <w:rsid w:val="004B005C"/>
    <w:rsid w:val="004B1239"/>
    <w:rsid w:val="004B1618"/>
    <w:rsid w:val="004B16E7"/>
    <w:rsid w:val="004B1890"/>
    <w:rsid w:val="004B1CFF"/>
    <w:rsid w:val="004B1E72"/>
    <w:rsid w:val="004B2048"/>
    <w:rsid w:val="004B216E"/>
    <w:rsid w:val="004B2329"/>
    <w:rsid w:val="004B2CCE"/>
    <w:rsid w:val="004B2D97"/>
    <w:rsid w:val="004B2EF9"/>
    <w:rsid w:val="004B3724"/>
    <w:rsid w:val="004B3D32"/>
    <w:rsid w:val="004B408D"/>
    <w:rsid w:val="004B4643"/>
    <w:rsid w:val="004B497D"/>
    <w:rsid w:val="004B4BC3"/>
    <w:rsid w:val="004B4C2A"/>
    <w:rsid w:val="004B5D93"/>
    <w:rsid w:val="004B6003"/>
    <w:rsid w:val="004B630D"/>
    <w:rsid w:val="004B632E"/>
    <w:rsid w:val="004B6A73"/>
    <w:rsid w:val="004B6B59"/>
    <w:rsid w:val="004B71F0"/>
    <w:rsid w:val="004B7407"/>
    <w:rsid w:val="004C02E5"/>
    <w:rsid w:val="004C0472"/>
    <w:rsid w:val="004C0B3F"/>
    <w:rsid w:val="004C0D24"/>
    <w:rsid w:val="004C1898"/>
    <w:rsid w:val="004C225D"/>
    <w:rsid w:val="004C2CF4"/>
    <w:rsid w:val="004C2D21"/>
    <w:rsid w:val="004C315F"/>
    <w:rsid w:val="004C3230"/>
    <w:rsid w:val="004C454C"/>
    <w:rsid w:val="004C4CE3"/>
    <w:rsid w:val="004C4CF5"/>
    <w:rsid w:val="004C4DCE"/>
    <w:rsid w:val="004C54A4"/>
    <w:rsid w:val="004C5BB5"/>
    <w:rsid w:val="004C6202"/>
    <w:rsid w:val="004C626A"/>
    <w:rsid w:val="004C6743"/>
    <w:rsid w:val="004C72E2"/>
    <w:rsid w:val="004C7753"/>
    <w:rsid w:val="004D010F"/>
    <w:rsid w:val="004D0820"/>
    <w:rsid w:val="004D093C"/>
    <w:rsid w:val="004D1932"/>
    <w:rsid w:val="004D1FA1"/>
    <w:rsid w:val="004D2008"/>
    <w:rsid w:val="004D2050"/>
    <w:rsid w:val="004D22C6"/>
    <w:rsid w:val="004D3037"/>
    <w:rsid w:val="004D37AC"/>
    <w:rsid w:val="004D44C5"/>
    <w:rsid w:val="004D6C26"/>
    <w:rsid w:val="004D6CE3"/>
    <w:rsid w:val="004E0364"/>
    <w:rsid w:val="004E0508"/>
    <w:rsid w:val="004E06E5"/>
    <w:rsid w:val="004E0B64"/>
    <w:rsid w:val="004E0CE5"/>
    <w:rsid w:val="004E0DAB"/>
    <w:rsid w:val="004E1155"/>
    <w:rsid w:val="004E1294"/>
    <w:rsid w:val="004E189C"/>
    <w:rsid w:val="004E1BB9"/>
    <w:rsid w:val="004E285B"/>
    <w:rsid w:val="004E2A4C"/>
    <w:rsid w:val="004E2F3A"/>
    <w:rsid w:val="004E305C"/>
    <w:rsid w:val="004E31F6"/>
    <w:rsid w:val="004E38FE"/>
    <w:rsid w:val="004E3E06"/>
    <w:rsid w:val="004E442E"/>
    <w:rsid w:val="004E45C7"/>
    <w:rsid w:val="004E4D28"/>
    <w:rsid w:val="004E6B6C"/>
    <w:rsid w:val="004E7421"/>
    <w:rsid w:val="004E798D"/>
    <w:rsid w:val="004E79D0"/>
    <w:rsid w:val="004E7F16"/>
    <w:rsid w:val="004F0EF2"/>
    <w:rsid w:val="004F1ED8"/>
    <w:rsid w:val="004F3540"/>
    <w:rsid w:val="004F3F30"/>
    <w:rsid w:val="004F4AB5"/>
    <w:rsid w:val="004F55C0"/>
    <w:rsid w:val="004F5924"/>
    <w:rsid w:val="004F5C02"/>
    <w:rsid w:val="004F7A1D"/>
    <w:rsid w:val="004F7C0B"/>
    <w:rsid w:val="00500CE5"/>
    <w:rsid w:val="005013F2"/>
    <w:rsid w:val="005017F2"/>
    <w:rsid w:val="00501C98"/>
    <w:rsid w:val="00502268"/>
    <w:rsid w:val="00502F21"/>
    <w:rsid w:val="0050359D"/>
    <w:rsid w:val="005040C4"/>
    <w:rsid w:val="005061F3"/>
    <w:rsid w:val="0050624D"/>
    <w:rsid w:val="00506823"/>
    <w:rsid w:val="00506BD7"/>
    <w:rsid w:val="00506CFB"/>
    <w:rsid w:val="005076FE"/>
    <w:rsid w:val="0050776A"/>
    <w:rsid w:val="00507967"/>
    <w:rsid w:val="005109A4"/>
    <w:rsid w:val="00510E01"/>
    <w:rsid w:val="00512044"/>
    <w:rsid w:val="005124B7"/>
    <w:rsid w:val="00513865"/>
    <w:rsid w:val="00513AEE"/>
    <w:rsid w:val="00513B83"/>
    <w:rsid w:val="00513C5B"/>
    <w:rsid w:val="00513EFD"/>
    <w:rsid w:val="00514727"/>
    <w:rsid w:val="0051552E"/>
    <w:rsid w:val="00515AC4"/>
    <w:rsid w:val="00516316"/>
    <w:rsid w:val="005165FB"/>
    <w:rsid w:val="00516F97"/>
    <w:rsid w:val="0051720B"/>
    <w:rsid w:val="00517A2D"/>
    <w:rsid w:val="00517ACC"/>
    <w:rsid w:val="00520121"/>
    <w:rsid w:val="005203BF"/>
    <w:rsid w:val="005205E6"/>
    <w:rsid w:val="00520C52"/>
    <w:rsid w:val="0052119D"/>
    <w:rsid w:val="00521856"/>
    <w:rsid w:val="00522D5D"/>
    <w:rsid w:val="00522F64"/>
    <w:rsid w:val="005230E1"/>
    <w:rsid w:val="00523E59"/>
    <w:rsid w:val="005240D0"/>
    <w:rsid w:val="005240EA"/>
    <w:rsid w:val="0052508C"/>
    <w:rsid w:val="005254B8"/>
    <w:rsid w:val="00526033"/>
    <w:rsid w:val="005264BB"/>
    <w:rsid w:val="0052651B"/>
    <w:rsid w:val="00527253"/>
    <w:rsid w:val="005278DE"/>
    <w:rsid w:val="00527B45"/>
    <w:rsid w:val="00527BB3"/>
    <w:rsid w:val="0053022B"/>
    <w:rsid w:val="005307E7"/>
    <w:rsid w:val="00530BB4"/>
    <w:rsid w:val="00531A71"/>
    <w:rsid w:val="00531A84"/>
    <w:rsid w:val="00531F7C"/>
    <w:rsid w:val="005322E0"/>
    <w:rsid w:val="00532443"/>
    <w:rsid w:val="00532B1D"/>
    <w:rsid w:val="00533312"/>
    <w:rsid w:val="00534316"/>
    <w:rsid w:val="00535B2F"/>
    <w:rsid w:val="00535FF8"/>
    <w:rsid w:val="005361CC"/>
    <w:rsid w:val="00536E1C"/>
    <w:rsid w:val="0053786D"/>
    <w:rsid w:val="00537CF4"/>
    <w:rsid w:val="00537DCD"/>
    <w:rsid w:val="005401A1"/>
    <w:rsid w:val="005401C4"/>
    <w:rsid w:val="005402C2"/>
    <w:rsid w:val="00540835"/>
    <w:rsid w:val="00540BE2"/>
    <w:rsid w:val="00541232"/>
    <w:rsid w:val="00542500"/>
    <w:rsid w:val="00542CE2"/>
    <w:rsid w:val="00542E47"/>
    <w:rsid w:val="0054328E"/>
    <w:rsid w:val="00543434"/>
    <w:rsid w:val="00544A1B"/>
    <w:rsid w:val="00544CBC"/>
    <w:rsid w:val="00544D6B"/>
    <w:rsid w:val="005456C4"/>
    <w:rsid w:val="00545E4C"/>
    <w:rsid w:val="00545F6B"/>
    <w:rsid w:val="00546AC9"/>
    <w:rsid w:val="00546BD4"/>
    <w:rsid w:val="00547157"/>
    <w:rsid w:val="0054788F"/>
    <w:rsid w:val="005507AD"/>
    <w:rsid w:val="00550B49"/>
    <w:rsid w:val="00550F24"/>
    <w:rsid w:val="0055120C"/>
    <w:rsid w:val="005516D6"/>
    <w:rsid w:val="00551C92"/>
    <w:rsid w:val="00551CCF"/>
    <w:rsid w:val="005521F2"/>
    <w:rsid w:val="005522CD"/>
    <w:rsid w:val="005522FE"/>
    <w:rsid w:val="00552781"/>
    <w:rsid w:val="00553ADD"/>
    <w:rsid w:val="00553F59"/>
    <w:rsid w:val="00554182"/>
    <w:rsid w:val="0055458F"/>
    <w:rsid w:val="005546F5"/>
    <w:rsid w:val="00554B61"/>
    <w:rsid w:val="00554C98"/>
    <w:rsid w:val="005551C7"/>
    <w:rsid w:val="0055573F"/>
    <w:rsid w:val="00555873"/>
    <w:rsid w:val="005575FC"/>
    <w:rsid w:val="0055785E"/>
    <w:rsid w:val="00560214"/>
    <w:rsid w:val="00560B8E"/>
    <w:rsid w:val="00562004"/>
    <w:rsid w:val="0056210B"/>
    <w:rsid w:val="005623CB"/>
    <w:rsid w:val="005641BD"/>
    <w:rsid w:val="00564C05"/>
    <w:rsid w:val="00564CE3"/>
    <w:rsid w:val="00565289"/>
    <w:rsid w:val="00565696"/>
    <w:rsid w:val="00565D2D"/>
    <w:rsid w:val="00565D43"/>
    <w:rsid w:val="00566248"/>
    <w:rsid w:val="00566436"/>
    <w:rsid w:val="005667A9"/>
    <w:rsid w:val="00566DFA"/>
    <w:rsid w:val="00566E0F"/>
    <w:rsid w:val="00566E3D"/>
    <w:rsid w:val="00567526"/>
    <w:rsid w:val="00567B8C"/>
    <w:rsid w:val="00567F39"/>
    <w:rsid w:val="005701C4"/>
    <w:rsid w:val="00570902"/>
    <w:rsid w:val="00570D12"/>
    <w:rsid w:val="005714F8"/>
    <w:rsid w:val="005725FA"/>
    <w:rsid w:val="00572747"/>
    <w:rsid w:val="005732F9"/>
    <w:rsid w:val="00573890"/>
    <w:rsid w:val="0057400F"/>
    <w:rsid w:val="005740AA"/>
    <w:rsid w:val="00574359"/>
    <w:rsid w:val="00574728"/>
    <w:rsid w:val="005749C1"/>
    <w:rsid w:val="00574D81"/>
    <w:rsid w:val="00574EBA"/>
    <w:rsid w:val="00575C22"/>
    <w:rsid w:val="00575EA5"/>
    <w:rsid w:val="00576BDF"/>
    <w:rsid w:val="0057782E"/>
    <w:rsid w:val="005779AD"/>
    <w:rsid w:val="00577A96"/>
    <w:rsid w:val="00577BE2"/>
    <w:rsid w:val="00577C81"/>
    <w:rsid w:val="00577F7B"/>
    <w:rsid w:val="00580948"/>
    <w:rsid w:val="005818F0"/>
    <w:rsid w:val="00581B3A"/>
    <w:rsid w:val="005822F0"/>
    <w:rsid w:val="00582508"/>
    <w:rsid w:val="005825BA"/>
    <w:rsid w:val="00582A1A"/>
    <w:rsid w:val="00582F87"/>
    <w:rsid w:val="00583139"/>
    <w:rsid w:val="005833F0"/>
    <w:rsid w:val="00583751"/>
    <w:rsid w:val="00583C76"/>
    <w:rsid w:val="00583F2F"/>
    <w:rsid w:val="00584506"/>
    <w:rsid w:val="00584AE3"/>
    <w:rsid w:val="00585204"/>
    <w:rsid w:val="005866EC"/>
    <w:rsid w:val="005868CD"/>
    <w:rsid w:val="00587111"/>
    <w:rsid w:val="00587B7F"/>
    <w:rsid w:val="00587C84"/>
    <w:rsid w:val="00587E73"/>
    <w:rsid w:val="00590665"/>
    <w:rsid w:val="00590E84"/>
    <w:rsid w:val="00590F60"/>
    <w:rsid w:val="00592164"/>
    <w:rsid w:val="005921F3"/>
    <w:rsid w:val="0059239F"/>
    <w:rsid w:val="00592473"/>
    <w:rsid w:val="005932DD"/>
    <w:rsid w:val="005943A7"/>
    <w:rsid w:val="0059453F"/>
    <w:rsid w:val="005946C5"/>
    <w:rsid w:val="0059493C"/>
    <w:rsid w:val="00594B8E"/>
    <w:rsid w:val="005954FE"/>
    <w:rsid w:val="00595EFF"/>
    <w:rsid w:val="00596129"/>
    <w:rsid w:val="0059687A"/>
    <w:rsid w:val="005968DD"/>
    <w:rsid w:val="005976BE"/>
    <w:rsid w:val="0059784E"/>
    <w:rsid w:val="00597D37"/>
    <w:rsid w:val="00597E69"/>
    <w:rsid w:val="005A09AB"/>
    <w:rsid w:val="005A0B7E"/>
    <w:rsid w:val="005A0E76"/>
    <w:rsid w:val="005A1217"/>
    <w:rsid w:val="005A14DD"/>
    <w:rsid w:val="005A18B8"/>
    <w:rsid w:val="005A1E00"/>
    <w:rsid w:val="005A2283"/>
    <w:rsid w:val="005A26C4"/>
    <w:rsid w:val="005A3E2E"/>
    <w:rsid w:val="005A46C7"/>
    <w:rsid w:val="005A4F59"/>
    <w:rsid w:val="005A572E"/>
    <w:rsid w:val="005A5944"/>
    <w:rsid w:val="005A6AFE"/>
    <w:rsid w:val="005A7103"/>
    <w:rsid w:val="005B03EA"/>
    <w:rsid w:val="005B057E"/>
    <w:rsid w:val="005B0B6E"/>
    <w:rsid w:val="005B0FA1"/>
    <w:rsid w:val="005B1480"/>
    <w:rsid w:val="005B27FB"/>
    <w:rsid w:val="005B2EF1"/>
    <w:rsid w:val="005B33D2"/>
    <w:rsid w:val="005B3579"/>
    <w:rsid w:val="005B3D8A"/>
    <w:rsid w:val="005B3DEF"/>
    <w:rsid w:val="005B4183"/>
    <w:rsid w:val="005B4222"/>
    <w:rsid w:val="005B448E"/>
    <w:rsid w:val="005B688B"/>
    <w:rsid w:val="005B7C3B"/>
    <w:rsid w:val="005B7EBB"/>
    <w:rsid w:val="005C00F2"/>
    <w:rsid w:val="005C161C"/>
    <w:rsid w:val="005C24FC"/>
    <w:rsid w:val="005C2CBF"/>
    <w:rsid w:val="005C2DB4"/>
    <w:rsid w:val="005C307C"/>
    <w:rsid w:val="005C32BA"/>
    <w:rsid w:val="005C366D"/>
    <w:rsid w:val="005C370D"/>
    <w:rsid w:val="005C3BF4"/>
    <w:rsid w:val="005C3F8F"/>
    <w:rsid w:val="005C47C8"/>
    <w:rsid w:val="005C499D"/>
    <w:rsid w:val="005C57E7"/>
    <w:rsid w:val="005C5A2B"/>
    <w:rsid w:val="005C5DB6"/>
    <w:rsid w:val="005C6490"/>
    <w:rsid w:val="005C6B57"/>
    <w:rsid w:val="005C6BE2"/>
    <w:rsid w:val="005C6DF9"/>
    <w:rsid w:val="005C732F"/>
    <w:rsid w:val="005C7C8E"/>
    <w:rsid w:val="005D0D25"/>
    <w:rsid w:val="005D1902"/>
    <w:rsid w:val="005D1997"/>
    <w:rsid w:val="005D1B16"/>
    <w:rsid w:val="005D1D4A"/>
    <w:rsid w:val="005D2210"/>
    <w:rsid w:val="005D2C4F"/>
    <w:rsid w:val="005D37E4"/>
    <w:rsid w:val="005D3A2D"/>
    <w:rsid w:val="005D406E"/>
    <w:rsid w:val="005D40FB"/>
    <w:rsid w:val="005D43CD"/>
    <w:rsid w:val="005D4961"/>
    <w:rsid w:val="005D4A5B"/>
    <w:rsid w:val="005D54A4"/>
    <w:rsid w:val="005D59EB"/>
    <w:rsid w:val="005D5DEA"/>
    <w:rsid w:val="005D61B8"/>
    <w:rsid w:val="005D67B4"/>
    <w:rsid w:val="005D6CFE"/>
    <w:rsid w:val="005D7148"/>
    <w:rsid w:val="005D71C5"/>
    <w:rsid w:val="005D7E27"/>
    <w:rsid w:val="005E03C0"/>
    <w:rsid w:val="005E052B"/>
    <w:rsid w:val="005E0952"/>
    <w:rsid w:val="005E0975"/>
    <w:rsid w:val="005E1092"/>
    <w:rsid w:val="005E1645"/>
    <w:rsid w:val="005E16AA"/>
    <w:rsid w:val="005E18C7"/>
    <w:rsid w:val="005E1DB4"/>
    <w:rsid w:val="005E2171"/>
    <w:rsid w:val="005E30A5"/>
    <w:rsid w:val="005E34DB"/>
    <w:rsid w:val="005E3AB9"/>
    <w:rsid w:val="005E3B8A"/>
    <w:rsid w:val="005E4434"/>
    <w:rsid w:val="005E5225"/>
    <w:rsid w:val="005E5A38"/>
    <w:rsid w:val="005E5B26"/>
    <w:rsid w:val="005E61F7"/>
    <w:rsid w:val="005E64FC"/>
    <w:rsid w:val="005E679D"/>
    <w:rsid w:val="005E67AA"/>
    <w:rsid w:val="005E6A62"/>
    <w:rsid w:val="005E7594"/>
    <w:rsid w:val="005E75DD"/>
    <w:rsid w:val="005E7829"/>
    <w:rsid w:val="005F04A9"/>
    <w:rsid w:val="005F0C78"/>
    <w:rsid w:val="005F114B"/>
    <w:rsid w:val="005F1A6B"/>
    <w:rsid w:val="005F1B54"/>
    <w:rsid w:val="005F1E5D"/>
    <w:rsid w:val="005F26A7"/>
    <w:rsid w:val="005F3159"/>
    <w:rsid w:val="005F346C"/>
    <w:rsid w:val="005F35E9"/>
    <w:rsid w:val="005F3647"/>
    <w:rsid w:val="005F377C"/>
    <w:rsid w:val="005F3951"/>
    <w:rsid w:val="005F439F"/>
    <w:rsid w:val="005F4607"/>
    <w:rsid w:val="005F4EC4"/>
    <w:rsid w:val="005F529E"/>
    <w:rsid w:val="005F52BC"/>
    <w:rsid w:val="005F53CD"/>
    <w:rsid w:val="005F5B67"/>
    <w:rsid w:val="005F6179"/>
    <w:rsid w:val="005F7487"/>
    <w:rsid w:val="005F796D"/>
    <w:rsid w:val="00600CC3"/>
    <w:rsid w:val="006011FC"/>
    <w:rsid w:val="006012E8"/>
    <w:rsid w:val="0060133C"/>
    <w:rsid w:val="006014A5"/>
    <w:rsid w:val="00601A6E"/>
    <w:rsid w:val="00601A98"/>
    <w:rsid w:val="00601EDD"/>
    <w:rsid w:val="00602565"/>
    <w:rsid w:val="0060285B"/>
    <w:rsid w:val="006029DE"/>
    <w:rsid w:val="00602A07"/>
    <w:rsid w:val="00602CE1"/>
    <w:rsid w:val="00602DE9"/>
    <w:rsid w:val="00602EDB"/>
    <w:rsid w:val="00603127"/>
    <w:rsid w:val="00604598"/>
    <w:rsid w:val="00604D9C"/>
    <w:rsid w:val="00604E64"/>
    <w:rsid w:val="00604FF5"/>
    <w:rsid w:val="00605A83"/>
    <w:rsid w:val="00606EA5"/>
    <w:rsid w:val="00606F0E"/>
    <w:rsid w:val="006070EB"/>
    <w:rsid w:val="00607F33"/>
    <w:rsid w:val="00610855"/>
    <w:rsid w:val="00611446"/>
    <w:rsid w:val="0061202E"/>
    <w:rsid w:val="00612D3E"/>
    <w:rsid w:val="006135B1"/>
    <w:rsid w:val="0061371A"/>
    <w:rsid w:val="006141B4"/>
    <w:rsid w:val="006146DA"/>
    <w:rsid w:val="00614F79"/>
    <w:rsid w:val="006154DF"/>
    <w:rsid w:val="00615867"/>
    <w:rsid w:val="0061589E"/>
    <w:rsid w:val="00615C1C"/>
    <w:rsid w:val="00615D52"/>
    <w:rsid w:val="00615E76"/>
    <w:rsid w:val="00616160"/>
    <w:rsid w:val="00616482"/>
    <w:rsid w:val="0061762C"/>
    <w:rsid w:val="006177CD"/>
    <w:rsid w:val="0062025E"/>
    <w:rsid w:val="00620306"/>
    <w:rsid w:val="00620510"/>
    <w:rsid w:val="00620C38"/>
    <w:rsid w:val="00620CC8"/>
    <w:rsid w:val="00620CEC"/>
    <w:rsid w:val="0062132D"/>
    <w:rsid w:val="00621343"/>
    <w:rsid w:val="00621376"/>
    <w:rsid w:val="006219AC"/>
    <w:rsid w:val="00621BD1"/>
    <w:rsid w:val="00621E87"/>
    <w:rsid w:val="00622081"/>
    <w:rsid w:val="006221C0"/>
    <w:rsid w:val="00622636"/>
    <w:rsid w:val="006239A9"/>
    <w:rsid w:val="006239D0"/>
    <w:rsid w:val="00623F82"/>
    <w:rsid w:val="006243CF"/>
    <w:rsid w:val="00624FEE"/>
    <w:rsid w:val="006254C6"/>
    <w:rsid w:val="006258DC"/>
    <w:rsid w:val="006268E4"/>
    <w:rsid w:val="006273CA"/>
    <w:rsid w:val="00627636"/>
    <w:rsid w:val="00627864"/>
    <w:rsid w:val="00627A84"/>
    <w:rsid w:val="00630097"/>
    <w:rsid w:val="00630560"/>
    <w:rsid w:val="00630A6E"/>
    <w:rsid w:val="0063170A"/>
    <w:rsid w:val="00631AAE"/>
    <w:rsid w:val="00631CCC"/>
    <w:rsid w:val="0063211A"/>
    <w:rsid w:val="00632522"/>
    <w:rsid w:val="006327E7"/>
    <w:rsid w:val="0063297F"/>
    <w:rsid w:val="006335A7"/>
    <w:rsid w:val="00633D42"/>
    <w:rsid w:val="00634623"/>
    <w:rsid w:val="00634C17"/>
    <w:rsid w:val="00635B57"/>
    <w:rsid w:val="00636FFC"/>
    <w:rsid w:val="006371AC"/>
    <w:rsid w:val="006378F2"/>
    <w:rsid w:val="00640C07"/>
    <w:rsid w:val="0064161D"/>
    <w:rsid w:val="00641958"/>
    <w:rsid w:val="006419FA"/>
    <w:rsid w:val="00641B83"/>
    <w:rsid w:val="00641D93"/>
    <w:rsid w:val="00641FCC"/>
    <w:rsid w:val="006428D5"/>
    <w:rsid w:val="00642B50"/>
    <w:rsid w:val="00643809"/>
    <w:rsid w:val="00643B3D"/>
    <w:rsid w:val="00643FB5"/>
    <w:rsid w:val="006449C0"/>
    <w:rsid w:val="00644D6F"/>
    <w:rsid w:val="006454AF"/>
    <w:rsid w:val="00645861"/>
    <w:rsid w:val="006462EA"/>
    <w:rsid w:val="00646F00"/>
    <w:rsid w:val="00647074"/>
    <w:rsid w:val="00647849"/>
    <w:rsid w:val="00647F58"/>
    <w:rsid w:val="00650E0D"/>
    <w:rsid w:val="00650FFE"/>
    <w:rsid w:val="006515C2"/>
    <w:rsid w:val="006516FF"/>
    <w:rsid w:val="00651AEE"/>
    <w:rsid w:val="00651BB7"/>
    <w:rsid w:val="00652487"/>
    <w:rsid w:val="00653761"/>
    <w:rsid w:val="00653910"/>
    <w:rsid w:val="00654548"/>
    <w:rsid w:val="00654D8F"/>
    <w:rsid w:val="00655631"/>
    <w:rsid w:val="00655646"/>
    <w:rsid w:val="00655659"/>
    <w:rsid w:val="006559E2"/>
    <w:rsid w:val="0065671A"/>
    <w:rsid w:val="00656915"/>
    <w:rsid w:val="0065691C"/>
    <w:rsid w:val="0065791E"/>
    <w:rsid w:val="00660189"/>
    <w:rsid w:val="006602F2"/>
    <w:rsid w:val="006603DF"/>
    <w:rsid w:val="00662911"/>
    <w:rsid w:val="00662CB8"/>
    <w:rsid w:val="006633C5"/>
    <w:rsid w:val="006636A9"/>
    <w:rsid w:val="006638AC"/>
    <w:rsid w:val="00663C26"/>
    <w:rsid w:val="00663EB2"/>
    <w:rsid w:val="006656C5"/>
    <w:rsid w:val="00665E2B"/>
    <w:rsid w:val="006662F4"/>
    <w:rsid w:val="00666E60"/>
    <w:rsid w:val="00667630"/>
    <w:rsid w:val="00667A32"/>
    <w:rsid w:val="00670E4C"/>
    <w:rsid w:val="006717E9"/>
    <w:rsid w:val="00671FF0"/>
    <w:rsid w:val="0067200C"/>
    <w:rsid w:val="00672DEA"/>
    <w:rsid w:val="006730BB"/>
    <w:rsid w:val="006749E0"/>
    <w:rsid w:val="0067538F"/>
    <w:rsid w:val="00675B6A"/>
    <w:rsid w:val="0067600C"/>
    <w:rsid w:val="00676676"/>
    <w:rsid w:val="00676A50"/>
    <w:rsid w:val="00677AC0"/>
    <w:rsid w:val="00677EB5"/>
    <w:rsid w:val="00681ACE"/>
    <w:rsid w:val="00682485"/>
    <w:rsid w:val="00682818"/>
    <w:rsid w:val="006829F7"/>
    <w:rsid w:val="00682B33"/>
    <w:rsid w:val="00683E8D"/>
    <w:rsid w:val="006842A6"/>
    <w:rsid w:val="0068431B"/>
    <w:rsid w:val="0068441B"/>
    <w:rsid w:val="006847EF"/>
    <w:rsid w:val="00684ACF"/>
    <w:rsid w:val="00684BF0"/>
    <w:rsid w:val="00684D8E"/>
    <w:rsid w:val="00684F53"/>
    <w:rsid w:val="00685093"/>
    <w:rsid w:val="0068550A"/>
    <w:rsid w:val="00685510"/>
    <w:rsid w:val="00686798"/>
    <w:rsid w:val="00686EBE"/>
    <w:rsid w:val="00687838"/>
    <w:rsid w:val="006879FE"/>
    <w:rsid w:val="00690608"/>
    <w:rsid w:val="00690991"/>
    <w:rsid w:val="00690B09"/>
    <w:rsid w:val="00690B2F"/>
    <w:rsid w:val="00691D2E"/>
    <w:rsid w:val="00691D7A"/>
    <w:rsid w:val="00691E68"/>
    <w:rsid w:val="0069258E"/>
    <w:rsid w:val="00692BE3"/>
    <w:rsid w:val="0069348C"/>
    <w:rsid w:val="006936E5"/>
    <w:rsid w:val="0069375D"/>
    <w:rsid w:val="00693B35"/>
    <w:rsid w:val="00694396"/>
    <w:rsid w:val="0069449A"/>
    <w:rsid w:val="006946B4"/>
    <w:rsid w:val="00694C1C"/>
    <w:rsid w:val="00694D6A"/>
    <w:rsid w:val="0069513C"/>
    <w:rsid w:val="006956CB"/>
    <w:rsid w:val="00695E64"/>
    <w:rsid w:val="00695E7A"/>
    <w:rsid w:val="006963F2"/>
    <w:rsid w:val="006967DE"/>
    <w:rsid w:val="00697221"/>
    <w:rsid w:val="00697AC3"/>
    <w:rsid w:val="00697BE5"/>
    <w:rsid w:val="00697CC3"/>
    <w:rsid w:val="006A003D"/>
    <w:rsid w:val="006A0CD7"/>
    <w:rsid w:val="006A0E7B"/>
    <w:rsid w:val="006A0F97"/>
    <w:rsid w:val="006A106E"/>
    <w:rsid w:val="006A1C21"/>
    <w:rsid w:val="006A26ED"/>
    <w:rsid w:val="006A2AFA"/>
    <w:rsid w:val="006A2C1F"/>
    <w:rsid w:val="006A2D27"/>
    <w:rsid w:val="006A3126"/>
    <w:rsid w:val="006A33A0"/>
    <w:rsid w:val="006A3F09"/>
    <w:rsid w:val="006A3FB1"/>
    <w:rsid w:val="006A42C6"/>
    <w:rsid w:val="006A48E9"/>
    <w:rsid w:val="006A4B5C"/>
    <w:rsid w:val="006A524F"/>
    <w:rsid w:val="006A5B42"/>
    <w:rsid w:val="006A6503"/>
    <w:rsid w:val="006A6E02"/>
    <w:rsid w:val="006A7CF4"/>
    <w:rsid w:val="006A7DBA"/>
    <w:rsid w:val="006A7E0F"/>
    <w:rsid w:val="006B0AD8"/>
    <w:rsid w:val="006B0EAD"/>
    <w:rsid w:val="006B158D"/>
    <w:rsid w:val="006B1872"/>
    <w:rsid w:val="006B1F1A"/>
    <w:rsid w:val="006B2333"/>
    <w:rsid w:val="006B25A3"/>
    <w:rsid w:val="006B26F8"/>
    <w:rsid w:val="006B2AEC"/>
    <w:rsid w:val="006B2FFE"/>
    <w:rsid w:val="006B36A1"/>
    <w:rsid w:val="006B377B"/>
    <w:rsid w:val="006B3859"/>
    <w:rsid w:val="006B3AE0"/>
    <w:rsid w:val="006B4B01"/>
    <w:rsid w:val="006B4D75"/>
    <w:rsid w:val="006B4EBB"/>
    <w:rsid w:val="006B52B8"/>
    <w:rsid w:val="006B5FEB"/>
    <w:rsid w:val="006B6361"/>
    <w:rsid w:val="006B6A97"/>
    <w:rsid w:val="006B6B41"/>
    <w:rsid w:val="006B7295"/>
    <w:rsid w:val="006C0035"/>
    <w:rsid w:val="006C0D82"/>
    <w:rsid w:val="006C0E68"/>
    <w:rsid w:val="006C1105"/>
    <w:rsid w:val="006C17BD"/>
    <w:rsid w:val="006C2138"/>
    <w:rsid w:val="006C22C9"/>
    <w:rsid w:val="006C26C7"/>
    <w:rsid w:val="006C33E2"/>
    <w:rsid w:val="006C3958"/>
    <w:rsid w:val="006C41FB"/>
    <w:rsid w:val="006C4C94"/>
    <w:rsid w:val="006C5F0E"/>
    <w:rsid w:val="006C6442"/>
    <w:rsid w:val="006C698A"/>
    <w:rsid w:val="006C6CB0"/>
    <w:rsid w:val="006C6F9C"/>
    <w:rsid w:val="006D045F"/>
    <w:rsid w:val="006D0E5F"/>
    <w:rsid w:val="006D0EC8"/>
    <w:rsid w:val="006D1D0A"/>
    <w:rsid w:val="006D1D81"/>
    <w:rsid w:val="006D20FE"/>
    <w:rsid w:val="006D2269"/>
    <w:rsid w:val="006D39D2"/>
    <w:rsid w:val="006D49DE"/>
    <w:rsid w:val="006D4DCF"/>
    <w:rsid w:val="006D6D93"/>
    <w:rsid w:val="006D723D"/>
    <w:rsid w:val="006E04FF"/>
    <w:rsid w:val="006E0847"/>
    <w:rsid w:val="006E0D89"/>
    <w:rsid w:val="006E0D90"/>
    <w:rsid w:val="006E0EC9"/>
    <w:rsid w:val="006E109A"/>
    <w:rsid w:val="006E1384"/>
    <w:rsid w:val="006E17A4"/>
    <w:rsid w:val="006E1869"/>
    <w:rsid w:val="006E1C9D"/>
    <w:rsid w:val="006E1CEC"/>
    <w:rsid w:val="006E216D"/>
    <w:rsid w:val="006E26B4"/>
    <w:rsid w:val="006E2A00"/>
    <w:rsid w:val="006E31DC"/>
    <w:rsid w:val="006E3583"/>
    <w:rsid w:val="006E37A5"/>
    <w:rsid w:val="006E388F"/>
    <w:rsid w:val="006E4073"/>
    <w:rsid w:val="006E4E33"/>
    <w:rsid w:val="006E4E98"/>
    <w:rsid w:val="006E5646"/>
    <w:rsid w:val="006E56A5"/>
    <w:rsid w:val="006E5812"/>
    <w:rsid w:val="006E5B9F"/>
    <w:rsid w:val="006E612F"/>
    <w:rsid w:val="006E6489"/>
    <w:rsid w:val="006E7B22"/>
    <w:rsid w:val="006F047B"/>
    <w:rsid w:val="006F07F9"/>
    <w:rsid w:val="006F0E4F"/>
    <w:rsid w:val="006F1438"/>
    <w:rsid w:val="006F1778"/>
    <w:rsid w:val="006F25FE"/>
    <w:rsid w:val="006F2C60"/>
    <w:rsid w:val="006F32F3"/>
    <w:rsid w:val="006F3BA9"/>
    <w:rsid w:val="006F497B"/>
    <w:rsid w:val="006F4A15"/>
    <w:rsid w:val="006F53D4"/>
    <w:rsid w:val="006F54B8"/>
    <w:rsid w:val="006F6340"/>
    <w:rsid w:val="006F661F"/>
    <w:rsid w:val="006F6EA6"/>
    <w:rsid w:val="006F7549"/>
    <w:rsid w:val="006F7CF0"/>
    <w:rsid w:val="007005CF"/>
    <w:rsid w:val="0070094A"/>
    <w:rsid w:val="00700CE0"/>
    <w:rsid w:val="00701705"/>
    <w:rsid w:val="007019F5"/>
    <w:rsid w:val="00701B1A"/>
    <w:rsid w:val="00702212"/>
    <w:rsid w:val="00703D58"/>
    <w:rsid w:val="007045BB"/>
    <w:rsid w:val="007046BD"/>
    <w:rsid w:val="0070569B"/>
    <w:rsid w:val="00705E13"/>
    <w:rsid w:val="00706239"/>
    <w:rsid w:val="007064B0"/>
    <w:rsid w:val="007064FF"/>
    <w:rsid w:val="007065D8"/>
    <w:rsid w:val="00706ED1"/>
    <w:rsid w:val="007073DA"/>
    <w:rsid w:val="007077CC"/>
    <w:rsid w:val="00707B8C"/>
    <w:rsid w:val="00710213"/>
    <w:rsid w:val="00710370"/>
    <w:rsid w:val="00710EDC"/>
    <w:rsid w:val="00711195"/>
    <w:rsid w:val="00711302"/>
    <w:rsid w:val="007124D6"/>
    <w:rsid w:val="00712641"/>
    <w:rsid w:val="0071303A"/>
    <w:rsid w:val="007136C0"/>
    <w:rsid w:val="00714801"/>
    <w:rsid w:val="007149BA"/>
    <w:rsid w:val="00714F6B"/>
    <w:rsid w:val="00715AF8"/>
    <w:rsid w:val="00715D65"/>
    <w:rsid w:val="00715EF5"/>
    <w:rsid w:val="00716213"/>
    <w:rsid w:val="0071659B"/>
    <w:rsid w:val="00716759"/>
    <w:rsid w:val="007168F1"/>
    <w:rsid w:val="00716A17"/>
    <w:rsid w:val="00716C01"/>
    <w:rsid w:val="00716EB7"/>
    <w:rsid w:val="007174E1"/>
    <w:rsid w:val="00717C3D"/>
    <w:rsid w:val="00717CC7"/>
    <w:rsid w:val="00717E10"/>
    <w:rsid w:val="00717FDE"/>
    <w:rsid w:val="00720AD1"/>
    <w:rsid w:val="00720BB0"/>
    <w:rsid w:val="0072123B"/>
    <w:rsid w:val="0072154F"/>
    <w:rsid w:val="007217E4"/>
    <w:rsid w:val="00722FDA"/>
    <w:rsid w:val="00723084"/>
    <w:rsid w:val="0072417F"/>
    <w:rsid w:val="00724A60"/>
    <w:rsid w:val="00724D01"/>
    <w:rsid w:val="00724D59"/>
    <w:rsid w:val="0072593D"/>
    <w:rsid w:val="00725FEA"/>
    <w:rsid w:val="00726202"/>
    <w:rsid w:val="00726B47"/>
    <w:rsid w:val="00727651"/>
    <w:rsid w:val="007279EE"/>
    <w:rsid w:val="00727F1C"/>
    <w:rsid w:val="00731AE7"/>
    <w:rsid w:val="00731F7B"/>
    <w:rsid w:val="007323BC"/>
    <w:rsid w:val="00732B89"/>
    <w:rsid w:val="007331AF"/>
    <w:rsid w:val="00733292"/>
    <w:rsid w:val="00733618"/>
    <w:rsid w:val="007339F1"/>
    <w:rsid w:val="00734720"/>
    <w:rsid w:val="00735391"/>
    <w:rsid w:val="00735720"/>
    <w:rsid w:val="00735A19"/>
    <w:rsid w:val="00735AC6"/>
    <w:rsid w:val="007379B8"/>
    <w:rsid w:val="00737E0C"/>
    <w:rsid w:val="00740111"/>
    <w:rsid w:val="00740925"/>
    <w:rsid w:val="0074143B"/>
    <w:rsid w:val="00741A47"/>
    <w:rsid w:val="0074213A"/>
    <w:rsid w:val="00742E17"/>
    <w:rsid w:val="00743747"/>
    <w:rsid w:val="00743BCC"/>
    <w:rsid w:val="00743D7D"/>
    <w:rsid w:val="00744A6E"/>
    <w:rsid w:val="00744ED7"/>
    <w:rsid w:val="00745301"/>
    <w:rsid w:val="0074561B"/>
    <w:rsid w:val="007456B4"/>
    <w:rsid w:val="00745A01"/>
    <w:rsid w:val="007466BE"/>
    <w:rsid w:val="0074674E"/>
    <w:rsid w:val="00746D09"/>
    <w:rsid w:val="00747057"/>
    <w:rsid w:val="007473A2"/>
    <w:rsid w:val="0074748C"/>
    <w:rsid w:val="0075084A"/>
    <w:rsid w:val="0075109E"/>
    <w:rsid w:val="00751A3D"/>
    <w:rsid w:val="007525AF"/>
    <w:rsid w:val="00752679"/>
    <w:rsid w:val="007529D0"/>
    <w:rsid w:val="007530B7"/>
    <w:rsid w:val="00753A4C"/>
    <w:rsid w:val="00754879"/>
    <w:rsid w:val="007548A2"/>
    <w:rsid w:val="00754E0D"/>
    <w:rsid w:val="00755348"/>
    <w:rsid w:val="007553AE"/>
    <w:rsid w:val="00755525"/>
    <w:rsid w:val="00756297"/>
    <w:rsid w:val="00756D82"/>
    <w:rsid w:val="00757171"/>
    <w:rsid w:val="0075737E"/>
    <w:rsid w:val="00757E0D"/>
    <w:rsid w:val="007601F8"/>
    <w:rsid w:val="00762303"/>
    <w:rsid w:val="0076237F"/>
    <w:rsid w:val="00762448"/>
    <w:rsid w:val="00762AC5"/>
    <w:rsid w:val="00763BAB"/>
    <w:rsid w:val="007646BA"/>
    <w:rsid w:val="007655F9"/>
    <w:rsid w:val="007658FD"/>
    <w:rsid w:val="00765C00"/>
    <w:rsid w:val="007665D9"/>
    <w:rsid w:val="00766EB7"/>
    <w:rsid w:val="0076723A"/>
    <w:rsid w:val="0076744A"/>
    <w:rsid w:val="0076763E"/>
    <w:rsid w:val="007702B4"/>
    <w:rsid w:val="00770371"/>
    <w:rsid w:val="00770DFC"/>
    <w:rsid w:val="00771142"/>
    <w:rsid w:val="0077152D"/>
    <w:rsid w:val="007720F4"/>
    <w:rsid w:val="00772E26"/>
    <w:rsid w:val="007732E5"/>
    <w:rsid w:val="0077352B"/>
    <w:rsid w:val="00773605"/>
    <w:rsid w:val="007736E5"/>
    <w:rsid w:val="00773D56"/>
    <w:rsid w:val="00775284"/>
    <w:rsid w:val="00775F82"/>
    <w:rsid w:val="00776B8D"/>
    <w:rsid w:val="007775D6"/>
    <w:rsid w:val="007777EC"/>
    <w:rsid w:val="00777D40"/>
    <w:rsid w:val="0078022D"/>
    <w:rsid w:val="0078068A"/>
    <w:rsid w:val="00780D4E"/>
    <w:rsid w:val="0078137E"/>
    <w:rsid w:val="00781E89"/>
    <w:rsid w:val="0078207E"/>
    <w:rsid w:val="00782D43"/>
    <w:rsid w:val="007833A1"/>
    <w:rsid w:val="00783933"/>
    <w:rsid w:val="007840B3"/>
    <w:rsid w:val="0078420A"/>
    <w:rsid w:val="00784295"/>
    <w:rsid w:val="00784992"/>
    <w:rsid w:val="007849AF"/>
    <w:rsid w:val="00784F64"/>
    <w:rsid w:val="007865D3"/>
    <w:rsid w:val="007869AD"/>
    <w:rsid w:val="00786CE0"/>
    <w:rsid w:val="007877F2"/>
    <w:rsid w:val="00787832"/>
    <w:rsid w:val="00787841"/>
    <w:rsid w:val="00787E4C"/>
    <w:rsid w:val="00790197"/>
    <w:rsid w:val="00790B9F"/>
    <w:rsid w:val="00790DBC"/>
    <w:rsid w:val="00790F1E"/>
    <w:rsid w:val="00790FBC"/>
    <w:rsid w:val="00791482"/>
    <w:rsid w:val="00791939"/>
    <w:rsid w:val="00791C0B"/>
    <w:rsid w:val="0079233A"/>
    <w:rsid w:val="00792709"/>
    <w:rsid w:val="00792EAC"/>
    <w:rsid w:val="007932F1"/>
    <w:rsid w:val="00793403"/>
    <w:rsid w:val="00794895"/>
    <w:rsid w:val="00795A68"/>
    <w:rsid w:val="00795AD9"/>
    <w:rsid w:val="00795E39"/>
    <w:rsid w:val="00795FEA"/>
    <w:rsid w:val="00796DA4"/>
    <w:rsid w:val="007A048C"/>
    <w:rsid w:val="007A18D8"/>
    <w:rsid w:val="007A2527"/>
    <w:rsid w:val="007A2DCC"/>
    <w:rsid w:val="007A361C"/>
    <w:rsid w:val="007A3717"/>
    <w:rsid w:val="007A45EF"/>
    <w:rsid w:val="007A47F0"/>
    <w:rsid w:val="007A4C9D"/>
    <w:rsid w:val="007A4D5E"/>
    <w:rsid w:val="007A4FE7"/>
    <w:rsid w:val="007A537B"/>
    <w:rsid w:val="007A560A"/>
    <w:rsid w:val="007A57C2"/>
    <w:rsid w:val="007A5B9E"/>
    <w:rsid w:val="007A5D44"/>
    <w:rsid w:val="007A5E57"/>
    <w:rsid w:val="007A5EFE"/>
    <w:rsid w:val="007A5F9A"/>
    <w:rsid w:val="007A623D"/>
    <w:rsid w:val="007A64E8"/>
    <w:rsid w:val="007A6664"/>
    <w:rsid w:val="007A7150"/>
    <w:rsid w:val="007B0947"/>
    <w:rsid w:val="007B09EB"/>
    <w:rsid w:val="007B11FD"/>
    <w:rsid w:val="007B15D3"/>
    <w:rsid w:val="007B1B7E"/>
    <w:rsid w:val="007B2688"/>
    <w:rsid w:val="007B2F8B"/>
    <w:rsid w:val="007B3553"/>
    <w:rsid w:val="007B3C7C"/>
    <w:rsid w:val="007B46B8"/>
    <w:rsid w:val="007B48BD"/>
    <w:rsid w:val="007B4B13"/>
    <w:rsid w:val="007B548A"/>
    <w:rsid w:val="007B5D96"/>
    <w:rsid w:val="007B6138"/>
    <w:rsid w:val="007B6368"/>
    <w:rsid w:val="007B67A5"/>
    <w:rsid w:val="007B6807"/>
    <w:rsid w:val="007B7259"/>
    <w:rsid w:val="007B74D7"/>
    <w:rsid w:val="007B7C80"/>
    <w:rsid w:val="007C0529"/>
    <w:rsid w:val="007C0A36"/>
    <w:rsid w:val="007C0BC4"/>
    <w:rsid w:val="007C1BC7"/>
    <w:rsid w:val="007C1EF9"/>
    <w:rsid w:val="007C2215"/>
    <w:rsid w:val="007C26F8"/>
    <w:rsid w:val="007C2C05"/>
    <w:rsid w:val="007C33EA"/>
    <w:rsid w:val="007C40A2"/>
    <w:rsid w:val="007C52FC"/>
    <w:rsid w:val="007C5793"/>
    <w:rsid w:val="007C5AB6"/>
    <w:rsid w:val="007C5C3F"/>
    <w:rsid w:val="007C6060"/>
    <w:rsid w:val="007C6145"/>
    <w:rsid w:val="007C67A5"/>
    <w:rsid w:val="007C6CC4"/>
    <w:rsid w:val="007C7856"/>
    <w:rsid w:val="007C7DF8"/>
    <w:rsid w:val="007D0E6F"/>
    <w:rsid w:val="007D1954"/>
    <w:rsid w:val="007D1ACC"/>
    <w:rsid w:val="007D2590"/>
    <w:rsid w:val="007D2E97"/>
    <w:rsid w:val="007D2F8F"/>
    <w:rsid w:val="007D32C2"/>
    <w:rsid w:val="007D32DE"/>
    <w:rsid w:val="007D4C21"/>
    <w:rsid w:val="007D4F06"/>
    <w:rsid w:val="007D58AC"/>
    <w:rsid w:val="007D6147"/>
    <w:rsid w:val="007D6B21"/>
    <w:rsid w:val="007E06F1"/>
    <w:rsid w:val="007E1038"/>
    <w:rsid w:val="007E12F5"/>
    <w:rsid w:val="007E1A05"/>
    <w:rsid w:val="007E2862"/>
    <w:rsid w:val="007E2D3B"/>
    <w:rsid w:val="007E32F8"/>
    <w:rsid w:val="007E33C7"/>
    <w:rsid w:val="007E3950"/>
    <w:rsid w:val="007E3DB5"/>
    <w:rsid w:val="007E4563"/>
    <w:rsid w:val="007E46BF"/>
    <w:rsid w:val="007E6015"/>
    <w:rsid w:val="007E60D4"/>
    <w:rsid w:val="007E67F9"/>
    <w:rsid w:val="007E7474"/>
    <w:rsid w:val="007E7850"/>
    <w:rsid w:val="007E796F"/>
    <w:rsid w:val="007F026A"/>
    <w:rsid w:val="007F0EA2"/>
    <w:rsid w:val="007F0FC9"/>
    <w:rsid w:val="007F1219"/>
    <w:rsid w:val="007F1FA8"/>
    <w:rsid w:val="007F2397"/>
    <w:rsid w:val="007F2BEA"/>
    <w:rsid w:val="007F361A"/>
    <w:rsid w:val="007F3F08"/>
    <w:rsid w:val="007F4254"/>
    <w:rsid w:val="007F4797"/>
    <w:rsid w:val="007F47D5"/>
    <w:rsid w:val="007F4F95"/>
    <w:rsid w:val="007F6507"/>
    <w:rsid w:val="007F65B6"/>
    <w:rsid w:val="007F7184"/>
    <w:rsid w:val="007F7220"/>
    <w:rsid w:val="007F7707"/>
    <w:rsid w:val="008003CA"/>
    <w:rsid w:val="00801525"/>
    <w:rsid w:val="008019CB"/>
    <w:rsid w:val="00801B08"/>
    <w:rsid w:val="00803716"/>
    <w:rsid w:val="00803EFE"/>
    <w:rsid w:val="008048E1"/>
    <w:rsid w:val="00804B4B"/>
    <w:rsid w:val="008052ED"/>
    <w:rsid w:val="008058F8"/>
    <w:rsid w:val="0080592D"/>
    <w:rsid w:val="00806D25"/>
    <w:rsid w:val="0080705C"/>
    <w:rsid w:val="0080722B"/>
    <w:rsid w:val="00810072"/>
    <w:rsid w:val="008100F9"/>
    <w:rsid w:val="0081031C"/>
    <w:rsid w:val="008117C5"/>
    <w:rsid w:val="00811856"/>
    <w:rsid w:val="00811919"/>
    <w:rsid w:val="00812273"/>
    <w:rsid w:val="00812E2C"/>
    <w:rsid w:val="008132B6"/>
    <w:rsid w:val="00813934"/>
    <w:rsid w:val="00813DC1"/>
    <w:rsid w:val="00814808"/>
    <w:rsid w:val="00814894"/>
    <w:rsid w:val="0081617B"/>
    <w:rsid w:val="00816546"/>
    <w:rsid w:val="00816A17"/>
    <w:rsid w:val="0081729C"/>
    <w:rsid w:val="008176BA"/>
    <w:rsid w:val="008179CD"/>
    <w:rsid w:val="008179D9"/>
    <w:rsid w:val="00817B2C"/>
    <w:rsid w:val="0081A40C"/>
    <w:rsid w:val="0082045D"/>
    <w:rsid w:val="00820631"/>
    <w:rsid w:val="00820B7D"/>
    <w:rsid w:val="00820C7E"/>
    <w:rsid w:val="00820E42"/>
    <w:rsid w:val="00821F85"/>
    <w:rsid w:val="00822493"/>
    <w:rsid w:val="0082272C"/>
    <w:rsid w:val="00823356"/>
    <w:rsid w:val="00823B91"/>
    <w:rsid w:val="00823D17"/>
    <w:rsid w:val="00823D6B"/>
    <w:rsid w:val="00824694"/>
    <w:rsid w:val="00825B01"/>
    <w:rsid w:val="00825F42"/>
    <w:rsid w:val="008266CD"/>
    <w:rsid w:val="00826843"/>
    <w:rsid w:val="00830040"/>
    <w:rsid w:val="008309A9"/>
    <w:rsid w:val="008320BC"/>
    <w:rsid w:val="0083283A"/>
    <w:rsid w:val="00833053"/>
    <w:rsid w:val="008333C6"/>
    <w:rsid w:val="008335E1"/>
    <w:rsid w:val="00833690"/>
    <w:rsid w:val="00834198"/>
    <w:rsid w:val="00835816"/>
    <w:rsid w:val="00835DDB"/>
    <w:rsid w:val="00835F2C"/>
    <w:rsid w:val="00836441"/>
    <w:rsid w:val="00836D37"/>
    <w:rsid w:val="008371D0"/>
    <w:rsid w:val="00837980"/>
    <w:rsid w:val="00840451"/>
    <w:rsid w:val="008406C0"/>
    <w:rsid w:val="00840AC4"/>
    <w:rsid w:val="00840DF1"/>
    <w:rsid w:val="0084131E"/>
    <w:rsid w:val="00841A45"/>
    <w:rsid w:val="008427F3"/>
    <w:rsid w:val="00842861"/>
    <w:rsid w:val="008429FF"/>
    <w:rsid w:val="00842D3C"/>
    <w:rsid w:val="008432C4"/>
    <w:rsid w:val="008440BE"/>
    <w:rsid w:val="008443FC"/>
    <w:rsid w:val="008449B9"/>
    <w:rsid w:val="00844DFB"/>
    <w:rsid w:val="008456CE"/>
    <w:rsid w:val="00845940"/>
    <w:rsid w:val="008459BC"/>
    <w:rsid w:val="00846587"/>
    <w:rsid w:val="00846A9D"/>
    <w:rsid w:val="00846DD8"/>
    <w:rsid w:val="008479FC"/>
    <w:rsid w:val="00847CA5"/>
    <w:rsid w:val="00847DC6"/>
    <w:rsid w:val="00847E4B"/>
    <w:rsid w:val="0085171F"/>
    <w:rsid w:val="00851A25"/>
    <w:rsid w:val="00851ADA"/>
    <w:rsid w:val="00851DB2"/>
    <w:rsid w:val="00852365"/>
    <w:rsid w:val="00852489"/>
    <w:rsid w:val="0085286C"/>
    <w:rsid w:val="00853E7D"/>
    <w:rsid w:val="00854371"/>
    <w:rsid w:val="00855540"/>
    <w:rsid w:val="00855986"/>
    <w:rsid w:val="00855A64"/>
    <w:rsid w:val="00855BAD"/>
    <w:rsid w:val="00856130"/>
    <w:rsid w:val="00856358"/>
    <w:rsid w:val="008564C6"/>
    <w:rsid w:val="00856B59"/>
    <w:rsid w:val="00857AAF"/>
    <w:rsid w:val="0086090C"/>
    <w:rsid w:val="00860E13"/>
    <w:rsid w:val="008612EE"/>
    <w:rsid w:val="008622A2"/>
    <w:rsid w:val="008623CC"/>
    <w:rsid w:val="0086247F"/>
    <w:rsid w:val="008626D5"/>
    <w:rsid w:val="00862E0C"/>
    <w:rsid w:val="00863A63"/>
    <w:rsid w:val="00864225"/>
    <w:rsid w:val="00865322"/>
    <w:rsid w:val="00865D50"/>
    <w:rsid w:val="008663A4"/>
    <w:rsid w:val="008665BD"/>
    <w:rsid w:val="0086693F"/>
    <w:rsid w:val="00866C89"/>
    <w:rsid w:val="00866D1B"/>
    <w:rsid w:val="008679C4"/>
    <w:rsid w:val="008679D8"/>
    <w:rsid w:val="00867FEC"/>
    <w:rsid w:val="0087071B"/>
    <w:rsid w:val="00870B3A"/>
    <w:rsid w:val="00870C0E"/>
    <w:rsid w:val="00870CFC"/>
    <w:rsid w:val="00871CD1"/>
    <w:rsid w:val="00872780"/>
    <w:rsid w:val="00872A72"/>
    <w:rsid w:val="00873AA8"/>
    <w:rsid w:val="00874198"/>
    <w:rsid w:val="008746A9"/>
    <w:rsid w:val="00874C2B"/>
    <w:rsid w:val="00874F04"/>
    <w:rsid w:val="0087535C"/>
    <w:rsid w:val="00875407"/>
    <w:rsid w:val="00875593"/>
    <w:rsid w:val="00875B8E"/>
    <w:rsid w:val="00876149"/>
    <w:rsid w:val="00877420"/>
    <w:rsid w:val="0087764B"/>
    <w:rsid w:val="008776F8"/>
    <w:rsid w:val="00877A38"/>
    <w:rsid w:val="0088051C"/>
    <w:rsid w:val="008808C4"/>
    <w:rsid w:val="00881090"/>
    <w:rsid w:val="008815E8"/>
    <w:rsid w:val="0088166D"/>
    <w:rsid w:val="00881A10"/>
    <w:rsid w:val="00881A20"/>
    <w:rsid w:val="0088238C"/>
    <w:rsid w:val="008825D8"/>
    <w:rsid w:val="00882EAD"/>
    <w:rsid w:val="00883246"/>
    <w:rsid w:val="00883713"/>
    <w:rsid w:val="0088396C"/>
    <w:rsid w:val="00883D25"/>
    <w:rsid w:val="0088516D"/>
    <w:rsid w:val="008851B3"/>
    <w:rsid w:val="00885B96"/>
    <w:rsid w:val="008863B2"/>
    <w:rsid w:val="00886B07"/>
    <w:rsid w:val="00886C33"/>
    <w:rsid w:val="008901B9"/>
    <w:rsid w:val="008906DA"/>
    <w:rsid w:val="00890C39"/>
    <w:rsid w:val="00891D3E"/>
    <w:rsid w:val="00891D71"/>
    <w:rsid w:val="008927EC"/>
    <w:rsid w:val="008929CB"/>
    <w:rsid w:val="00892B59"/>
    <w:rsid w:val="00893070"/>
    <w:rsid w:val="00893BDB"/>
    <w:rsid w:val="00894BB3"/>
    <w:rsid w:val="0089518D"/>
    <w:rsid w:val="00895686"/>
    <w:rsid w:val="00895C70"/>
    <w:rsid w:val="00896412"/>
    <w:rsid w:val="0089703D"/>
    <w:rsid w:val="00897661"/>
    <w:rsid w:val="008976FC"/>
    <w:rsid w:val="008A0595"/>
    <w:rsid w:val="008A0930"/>
    <w:rsid w:val="008A0E6C"/>
    <w:rsid w:val="008A0EE2"/>
    <w:rsid w:val="008A0F08"/>
    <w:rsid w:val="008A12AB"/>
    <w:rsid w:val="008A152D"/>
    <w:rsid w:val="008A16CD"/>
    <w:rsid w:val="008A1935"/>
    <w:rsid w:val="008A2192"/>
    <w:rsid w:val="008A2EA3"/>
    <w:rsid w:val="008A2F7F"/>
    <w:rsid w:val="008A30CE"/>
    <w:rsid w:val="008A340E"/>
    <w:rsid w:val="008A38B6"/>
    <w:rsid w:val="008A4AAB"/>
    <w:rsid w:val="008A4EF8"/>
    <w:rsid w:val="008A514E"/>
    <w:rsid w:val="008A5408"/>
    <w:rsid w:val="008A65FE"/>
    <w:rsid w:val="008A719F"/>
    <w:rsid w:val="008A71E0"/>
    <w:rsid w:val="008A7589"/>
    <w:rsid w:val="008A7922"/>
    <w:rsid w:val="008B006F"/>
    <w:rsid w:val="008B014B"/>
    <w:rsid w:val="008B099B"/>
    <w:rsid w:val="008B0DB9"/>
    <w:rsid w:val="008B16C2"/>
    <w:rsid w:val="008B25A2"/>
    <w:rsid w:val="008B25B2"/>
    <w:rsid w:val="008B2A2A"/>
    <w:rsid w:val="008B38CA"/>
    <w:rsid w:val="008B3A16"/>
    <w:rsid w:val="008B3B0D"/>
    <w:rsid w:val="008B3CDC"/>
    <w:rsid w:val="008B3F6C"/>
    <w:rsid w:val="008B53B6"/>
    <w:rsid w:val="008B56B6"/>
    <w:rsid w:val="008B5BDA"/>
    <w:rsid w:val="008B6970"/>
    <w:rsid w:val="008B69E9"/>
    <w:rsid w:val="008B6D89"/>
    <w:rsid w:val="008B6EDE"/>
    <w:rsid w:val="008B7241"/>
    <w:rsid w:val="008B743F"/>
    <w:rsid w:val="008B7D37"/>
    <w:rsid w:val="008C00C4"/>
    <w:rsid w:val="008C105D"/>
    <w:rsid w:val="008C25C1"/>
    <w:rsid w:val="008C361F"/>
    <w:rsid w:val="008C3AAF"/>
    <w:rsid w:val="008C3B4F"/>
    <w:rsid w:val="008C3FB3"/>
    <w:rsid w:val="008C4116"/>
    <w:rsid w:val="008C42D1"/>
    <w:rsid w:val="008C4515"/>
    <w:rsid w:val="008D08EB"/>
    <w:rsid w:val="008D0B1A"/>
    <w:rsid w:val="008D0D35"/>
    <w:rsid w:val="008D0FB2"/>
    <w:rsid w:val="008D107A"/>
    <w:rsid w:val="008D13AC"/>
    <w:rsid w:val="008D1402"/>
    <w:rsid w:val="008D1A03"/>
    <w:rsid w:val="008D2EDF"/>
    <w:rsid w:val="008D31F7"/>
    <w:rsid w:val="008D335E"/>
    <w:rsid w:val="008D353F"/>
    <w:rsid w:val="008D372E"/>
    <w:rsid w:val="008D37AF"/>
    <w:rsid w:val="008D3A9E"/>
    <w:rsid w:val="008D3C34"/>
    <w:rsid w:val="008D448C"/>
    <w:rsid w:val="008D45D6"/>
    <w:rsid w:val="008D46B6"/>
    <w:rsid w:val="008D4ECB"/>
    <w:rsid w:val="008D5183"/>
    <w:rsid w:val="008D51C8"/>
    <w:rsid w:val="008D5B19"/>
    <w:rsid w:val="008D6334"/>
    <w:rsid w:val="008D7A77"/>
    <w:rsid w:val="008E04B9"/>
    <w:rsid w:val="008E07F1"/>
    <w:rsid w:val="008E158F"/>
    <w:rsid w:val="008E217C"/>
    <w:rsid w:val="008E21A2"/>
    <w:rsid w:val="008E22BC"/>
    <w:rsid w:val="008E23FB"/>
    <w:rsid w:val="008E25CE"/>
    <w:rsid w:val="008E28E5"/>
    <w:rsid w:val="008E2C14"/>
    <w:rsid w:val="008E2DE5"/>
    <w:rsid w:val="008E2F49"/>
    <w:rsid w:val="008E3072"/>
    <w:rsid w:val="008E3A48"/>
    <w:rsid w:val="008E4545"/>
    <w:rsid w:val="008E4F9F"/>
    <w:rsid w:val="008E5F14"/>
    <w:rsid w:val="008E67C1"/>
    <w:rsid w:val="008E6C11"/>
    <w:rsid w:val="008E6E46"/>
    <w:rsid w:val="008E7098"/>
    <w:rsid w:val="008E749E"/>
    <w:rsid w:val="008E7BF4"/>
    <w:rsid w:val="008E7E60"/>
    <w:rsid w:val="008E7FD5"/>
    <w:rsid w:val="008F0079"/>
    <w:rsid w:val="008F0692"/>
    <w:rsid w:val="008F0CAD"/>
    <w:rsid w:val="008F15C6"/>
    <w:rsid w:val="008F186A"/>
    <w:rsid w:val="008F1ABE"/>
    <w:rsid w:val="008F1CB0"/>
    <w:rsid w:val="008F2590"/>
    <w:rsid w:val="008F2C14"/>
    <w:rsid w:val="008F2D01"/>
    <w:rsid w:val="008F2FD3"/>
    <w:rsid w:val="008F39A3"/>
    <w:rsid w:val="008F3C7F"/>
    <w:rsid w:val="008F3D2D"/>
    <w:rsid w:val="008F462B"/>
    <w:rsid w:val="008F4689"/>
    <w:rsid w:val="008F479E"/>
    <w:rsid w:val="008F4874"/>
    <w:rsid w:val="008F4FCE"/>
    <w:rsid w:val="008F506F"/>
    <w:rsid w:val="008F5106"/>
    <w:rsid w:val="008F55DB"/>
    <w:rsid w:val="008F59F2"/>
    <w:rsid w:val="008F5B2C"/>
    <w:rsid w:val="008F5C1D"/>
    <w:rsid w:val="008F5FFC"/>
    <w:rsid w:val="008F67D1"/>
    <w:rsid w:val="008F6AA2"/>
    <w:rsid w:val="008F6D06"/>
    <w:rsid w:val="008F7964"/>
    <w:rsid w:val="008F7A9C"/>
    <w:rsid w:val="008F7B53"/>
    <w:rsid w:val="009004E4"/>
    <w:rsid w:val="00900504"/>
    <w:rsid w:val="00900584"/>
    <w:rsid w:val="00900DFF"/>
    <w:rsid w:val="00900E0A"/>
    <w:rsid w:val="00900F49"/>
    <w:rsid w:val="00902912"/>
    <w:rsid w:val="00902A60"/>
    <w:rsid w:val="00902F68"/>
    <w:rsid w:val="00902FF5"/>
    <w:rsid w:val="00903080"/>
    <w:rsid w:val="00903379"/>
    <w:rsid w:val="009034FD"/>
    <w:rsid w:val="00903B68"/>
    <w:rsid w:val="00904854"/>
    <w:rsid w:val="00904F81"/>
    <w:rsid w:val="009052EE"/>
    <w:rsid w:val="0090564F"/>
    <w:rsid w:val="00906114"/>
    <w:rsid w:val="00906910"/>
    <w:rsid w:val="009100A2"/>
    <w:rsid w:val="0091118B"/>
    <w:rsid w:val="00911D0A"/>
    <w:rsid w:val="00912CF4"/>
    <w:rsid w:val="00912D8D"/>
    <w:rsid w:val="00912E03"/>
    <w:rsid w:val="009132E6"/>
    <w:rsid w:val="0091377E"/>
    <w:rsid w:val="00913AC5"/>
    <w:rsid w:val="00913E10"/>
    <w:rsid w:val="00914484"/>
    <w:rsid w:val="00914C72"/>
    <w:rsid w:val="0091506E"/>
    <w:rsid w:val="0091565D"/>
    <w:rsid w:val="00915833"/>
    <w:rsid w:val="00915E76"/>
    <w:rsid w:val="0091649A"/>
    <w:rsid w:val="00917764"/>
    <w:rsid w:val="00917C0E"/>
    <w:rsid w:val="00917C16"/>
    <w:rsid w:val="00917E40"/>
    <w:rsid w:val="00917FEB"/>
    <w:rsid w:val="0092009E"/>
    <w:rsid w:val="0092021F"/>
    <w:rsid w:val="0092025C"/>
    <w:rsid w:val="009204E2"/>
    <w:rsid w:val="009204EB"/>
    <w:rsid w:val="00921BC1"/>
    <w:rsid w:val="0092250F"/>
    <w:rsid w:val="00923106"/>
    <w:rsid w:val="009234CD"/>
    <w:rsid w:val="009238AD"/>
    <w:rsid w:val="00923CEC"/>
    <w:rsid w:val="009256C8"/>
    <w:rsid w:val="00925C6E"/>
    <w:rsid w:val="00925DB8"/>
    <w:rsid w:val="00926078"/>
    <w:rsid w:val="0092612A"/>
    <w:rsid w:val="00926594"/>
    <w:rsid w:val="009267AA"/>
    <w:rsid w:val="00926FF2"/>
    <w:rsid w:val="009273AB"/>
    <w:rsid w:val="00927760"/>
    <w:rsid w:val="00927CCF"/>
    <w:rsid w:val="00927FF4"/>
    <w:rsid w:val="009303F5"/>
    <w:rsid w:val="00930B43"/>
    <w:rsid w:val="00930BFA"/>
    <w:rsid w:val="009312D8"/>
    <w:rsid w:val="00931344"/>
    <w:rsid w:val="009316CB"/>
    <w:rsid w:val="00931985"/>
    <w:rsid w:val="00932691"/>
    <w:rsid w:val="009335F7"/>
    <w:rsid w:val="00933E70"/>
    <w:rsid w:val="00933E9D"/>
    <w:rsid w:val="00935065"/>
    <w:rsid w:val="0093565E"/>
    <w:rsid w:val="00935E0D"/>
    <w:rsid w:val="009360B2"/>
    <w:rsid w:val="00936401"/>
    <w:rsid w:val="009364C1"/>
    <w:rsid w:val="00936C70"/>
    <w:rsid w:val="00937FAA"/>
    <w:rsid w:val="009401C5"/>
    <w:rsid w:val="009403D7"/>
    <w:rsid w:val="009403E6"/>
    <w:rsid w:val="009407AE"/>
    <w:rsid w:val="00940E4E"/>
    <w:rsid w:val="00941263"/>
    <w:rsid w:val="0094139C"/>
    <w:rsid w:val="00943805"/>
    <w:rsid w:val="00943CA2"/>
    <w:rsid w:val="00943F20"/>
    <w:rsid w:val="00944CE3"/>
    <w:rsid w:val="0094501F"/>
    <w:rsid w:val="00945224"/>
    <w:rsid w:val="0094567D"/>
    <w:rsid w:val="00945A74"/>
    <w:rsid w:val="00945A99"/>
    <w:rsid w:val="00945ED8"/>
    <w:rsid w:val="00946A5C"/>
    <w:rsid w:val="00946B07"/>
    <w:rsid w:val="00946D63"/>
    <w:rsid w:val="00947753"/>
    <w:rsid w:val="00947994"/>
    <w:rsid w:val="00947D7F"/>
    <w:rsid w:val="00950115"/>
    <w:rsid w:val="0095017E"/>
    <w:rsid w:val="00950E9D"/>
    <w:rsid w:val="009513AB"/>
    <w:rsid w:val="00951B07"/>
    <w:rsid w:val="00951EE0"/>
    <w:rsid w:val="00952D4A"/>
    <w:rsid w:val="009545FE"/>
    <w:rsid w:val="009556CB"/>
    <w:rsid w:val="00955720"/>
    <w:rsid w:val="00955D3B"/>
    <w:rsid w:val="00955E9F"/>
    <w:rsid w:val="0095607B"/>
    <w:rsid w:val="00956317"/>
    <w:rsid w:val="00956D48"/>
    <w:rsid w:val="009577CC"/>
    <w:rsid w:val="00957B3B"/>
    <w:rsid w:val="00960793"/>
    <w:rsid w:val="00960796"/>
    <w:rsid w:val="00960B6B"/>
    <w:rsid w:val="00961183"/>
    <w:rsid w:val="00961ACC"/>
    <w:rsid w:val="009623F6"/>
    <w:rsid w:val="00963680"/>
    <w:rsid w:val="009638AC"/>
    <w:rsid w:val="00963ED5"/>
    <w:rsid w:val="00963F27"/>
    <w:rsid w:val="009647BB"/>
    <w:rsid w:val="00964C7D"/>
    <w:rsid w:val="0096508F"/>
    <w:rsid w:val="00965871"/>
    <w:rsid w:val="009660E2"/>
    <w:rsid w:val="00966B8A"/>
    <w:rsid w:val="00966C9F"/>
    <w:rsid w:val="00966F74"/>
    <w:rsid w:val="00967702"/>
    <w:rsid w:val="00967CFB"/>
    <w:rsid w:val="009701CF"/>
    <w:rsid w:val="0097038D"/>
    <w:rsid w:val="00970B03"/>
    <w:rsid w:val="00970E35"/>
    <w:rsid w:val="00971BA1"/>
    <w:rsid w:val="00971C38"/>
    <w:rsid w:val="00971CBB"/>
    <w:rsid w:val="00972222"/>
    <w:rsid w:val="00972528"/>
    <w:rsid w:val="0097260E"/>
    <w:rsid w:val="0097457C"/>
    <w:rsid w:val="009748EA"/>
    <w:rsid w:val="009749D2"/>
    <w:rsid w:val="009752A6"/>
    <w:rsid w:val="009753CE"/>
    <w:rsid w:val="00975652"/>
    <w:rsid w:val="0097623C"/>
    <w:rsid w:val="009766BF"/>
    <w:rsid w:val="00976A94"/>
    <w:rsid w:val="00976EE2"/>
    <w:rsid w:val="00976F8B"/>
    <w:rsid w:val="00977738"/>
    <w:rsid w:val="00977BF9"/>
    <w:rsid w:val="00977CF0"/>
    <w:rsid w:val="00977DB8"/>
    <w:rsid w:val="009805F2"/>
    <w:rsid w:val="00980767"/>
    <w:rsid w:val="009811F8"/>
    <w:rsid w:val="009815C2"/>
    <w:rsid w:val="009816C8"/>
    <w:rsid w:val="009816E1"/>
    <w:rsid w:val="00981794"/>
    <w:rsid w:val="00981A3C"/>
    <w:rsid w:val="00982153"/>
    <w:rsid w:val="00982399"/>
    <w:rsid w:val="00982442"/>
    <w:rsid w:val="00982B51"/>
    <w:rsid w:val="00982B6C"/>
    <w:rsid w:val="00984754"/>
    <w:rsid w:val="009848FF"/>
    <w:rsid w:val="00984B31"/>
    <w:rsid w:val="00985765"/>
    <w:rsid w:val="00985A03"/>
    <w:rsid w:val="0098626C"/>
    <w:rsid w:val="009863C6"/>
    <w:rsid w:val="0098645C"/>
    <w:rsid w:val="00986AED"/>
    <w:rsid w:val="00987DA2"/>
    <w:rsid w:val="00990459"/>
    <w:rsid w:val="009905CA"/>
    <w:rsid w:val="00990862"/>
    <w:rsid w:val="009908DE"/>
    <w:rsid w:val="00990927"/>
    <w:rsid w:val="00990FDE"/>
    <w:rsid w:val="0099107A"/>
    <w:rsid w:val="00991201"/>
    <w:rsid w:val="009912CB"/>
    <w:rsid w:val="00991B15"/>
    <w:rsid w:val="00991DAC"/>
    <w:rsid w:val="00991DD1"/>
    <w:rsid w:val="00991EE5"/>
    <w:rsid w:val="00992780"/>
    <w:rsid w:val="00992819"/>
    <w:rsid w:val="009936EB"/>
    <w:rsid w:val="00993CFF"/>
    <w:rsid w:val="00993E97"/>
    <w:rsid w:val="00994525"/>
    <w:rsid w:val="009947E7"/>
    <w:rsid w:val="009949DF"/>
    <w:rsid w:val="00994AE1"/>
    <w:rsid w:val="009950DC"/>
    <w:rsid w:val="00995CCC"/>
    <w:rsid w:val="00995D0D"/>
    <w:rsid w:val="00996BD3"/>
    <w:rsid w:val="0099761D"/>
    <w:rsid w:val="00997EBE"/>
    <w:rsid w:val="009A09F2"/>
    <w:rsid w:val="009A0B71"/>
    <w:rsid w:val="009A139E"/>
    <w:rsid w:val="009A1E7F"/>
    <w:rsid w:val="009A1F30"/>
    <w:rsid w:val="009A2083"/>
    <w:rsid w:val="009A30AB"/>
    <w:rsid w:val="009A33CB"/>
    <w:rsid w:val="009A3860"/>
    <w:rsid w:val="009A3959"/>
    <w:rsid w:val="009A3CA8"/>
    <w:rsid w:val="009A3F11"/>
    <w:rsid w:val="009A44C7"/>
    <w:rsid w:val="009A4650"/>
    <w:rsid w:val="009A645B"/>
    <w:rsid w:val="009A79D8"/>
    <w:rsid w:val="009B0A15"/>
    <w:rsid w:val="009B0B2B"/>
    <w:rsid w:val="009B10E7"/>
    <w:rsid w:val="009B18B3"/>
    <w:rsid w:val="009B246D"/>
    <w:rsid w:val="009B31DE"/>
    <w:rsid w:val="009B32D1"/>
    <w:rsid w:val="009B3603"/>
    <w:rsid w:val="009B5585"/>
    <w:rsid w:val="009B58A6"/>
    <w:rsid w:val="009B58C4"/>
    <w:rsid w:val="009B6DE2"/>
    <w:rsid w:val="009B6FE7"/>
    <w:rsid w:val="009C0B03"/>
    <w:rsid w:val="009C0ED1"/>
    <w:rsid w:val="009C1330"/>
    <w:rsid w:val="009C1398"/>
    <w:rsid w:val="009C22F9"/>
    <w:rsid w:val="009C2770"/>
    <w:rsid w:val="009C33A3"/>
    <w:rsid w:val="009C342A"/>
    <w:rsid w:val="009C37E2"/>
    <w:rsid w:val="009C43BB"/>
    <w:rsid w:val="009C44AD"/>
    <w:rsid w:val="009C4557"/>
    <w:rsid w:val="009C4A02"/>
    <w:rsid w:val="009C4A31"/>
    <w:rsid w:val="009C51B7"/>
    <w:rsid w:val="009C539B"/>
    <w:rsid w:val="009C63F1"/>
    <w:rsid w:val="009C64C7"/>
    <w:rsid w:val="009C719B"/>
    <w:rsid w:val="009C74DB"/>
    <w:rsid w:val="009C7654"/>
    <w:rsid w:val="009C779C"/>
    <w:rsid w:val="009C7DFC"/>
    <w:rsid w:val="009C7E97"/>
    <w:rsid w:val="009C7EB1"/>
    <w:rsid w:val="009D0AAC"/>
    <w:rsid w:val="009D1C30"/>
    <w:rsid w:val="009D1ECF"/>
    <w:rsid w:val="009D2EC7"/>
    <w:rsid w:val="009D328C"/>
    <w:rsid w:val="009D3345"/>
    <w:rsid w:val="009D385A"/>
    <w:rsid w:val="009D3AB3"/>
    <w:rsid w:val="009D3CD2"/>
    <w:rsid w:val="009D40DE"/>
    <w:rsid w:val="009D41D9"/>
    <w:rsid w:val="009D4A67"/>
    <w:rsid w:val="009D4F42"/>
    <w:rsid w:val="009D5280"/>
    <w:rsid w:val="009D5361"/>
    <w:rsid w:val="009D5874"/>
    <w:rsid w:val="009D6421"/>
    <w:rsid w:val="009D6CDE"/>
    <w:rsid w:val="009E050C"/>
    <w:rsid w:val="009E0604"/>
    <w:rsid w:val="009E16EB"/>
    <w:rsid w:val="009E1947"/>
    <w:rsid w:val="009E26D8"/>
    <w:rsid w:val="009E28FC"/>
    <w:rsid w:val="009E298C"/>
    <w:rsid w:val="009E3AEF"/>
    <w:rsid w:val="009E496A"/>
    <w:rsid w:val="009E531E"/>
    <w:rsid w:val="009E578B"/>
    <w:rsid w:val="009E5863"/>
    <w:rsid w:val="009E586F"/>
    <w:rsid w:val="009E5C9A"/>
    <w:rsid w:val="009E5CA9"/>
    <w:rsid w:val="009E64F3"/>
    <w:rsid w:val="009E70EB"/>
    <w:rsid w:val="009E773D"/>
    <w:rsid w:val="009E7EBD"/>
    <w:rsid w:val="009F03BA"/>
    <w:rsid w:val="009F092E"/>
    <w:rsid w:val="009F0BA9"/>
    <w:rsid w:val="009F0BCE"/>
    <w:rsid w:val="009F10AA"/>
    <w:rsid w:val="009F119E"/>
    <w:rsid w:val="009F1262"/>
    <w:rsid w:val="009F1D4E"/>
    <w:rsid w:val="009F2163"/>
    <w:rsid w:val="009F24E3"/>
    <w:rsid w:val="009F2AE6"/>
    <w:rsid w:val="009F3120"/>
    <w:rsid w:val="009F336B"/>
    <w:rsid w:val="009F39E9"/>
    <w:rsid w:val="009F3A9F"/>
    <w:rsid w:val="009F469C"/>
    <w:rsid w:val="009F57ED"/>
    <w:rsid w:val="009F58CB"/>
    <w:rsid w:val="009F612E"/>
    <w:rsid w:val="009F62B4"/>
    <w:rsid w:val="009F6C7F"/>
    <w:rsid w:val="009F71BF"/>
    <w:rsid w:val="00A001F3"/>
    <w:rsid w:val="00A005C1"/>
    <w:rsid w:val="00A00A7D"/>
    <w:rsid w:val="00A00AA8"/>
    <w:rsid w:val="00A01657"/>
    <w:rsid w:val="00A01A78"/>
    <w:rsid w:val="00A02256"/>
    <w:rsid w:val="00A024C3"/>
    <w:rsid w:val="00A03460"/>
    <w:rsid w:val="00A03A1B"/>
    <w:rsid w:val="00A03DBE"/>
    <w:rsid w:val="00A03E86"/>
    <w:rsid w:val="00A045B1"/>
    <w:rsid w:val="00A04E71"/>
    <w:rsid w:val="00A052C7"/>
    <w:rsid w:val="00A05BEB"/>
    <w:rsid w:val="00A06994"/>
    <w:rsid w:val="00A06BAE"/>
    <w:rsid w:val="00A10483"/>
    <w:rsid w:val="00A1057C"/>
    <w:rsid w:val="00A10E8A"/>
    <w:rsid w:val="00A11443"/>
    <w:rsid w:val="00A12503"/>
    <w:rsid w:val="00A126F8"/>
    <w:rsid w:val="00A12845"/>
    <w:rsid w:val="00A12878"/>
    <w:rsid w:val="00A12BA8"/>
    <w:rsid w:val="00A1368F"/>
    <w:rsid w:val="00A13A13"/>
    <w:rsid w:val="00A13FC2"/>
    <w:rsid w:val="00A142B2"/>
    <w:rsid w:val="00A1433B"/>
    <w:rsid w:val="00A143EA"/>
    <w:rsid w:val="00A1456C"/>
    <w:rsid w:val="00A14820"/>
    <w:rsid w:val="00A1486E"/>
    <w:rsid w:val="00A14B87"/>
    <w:rsid w:val="00A151C3"/>
    <w:rsid w:val="00A157D6"/>
    <w:rsid w:val="00A15D5D"/>
    <w:rsid w:val="00A174EC"/>
    <w:rsid w:val="00A17C11"/>
    <w:rsid w:val="00A2002D"/>
    <w:rsid w:val="00A207E6"/>
    <w:rsid w:val="00A209F3"/>
    <w:rsid w:val="00A20B57"/>
    <w:rsid w:val="00A20E12"/>
    <w:rsid w:val="00A21AA3"/>
    <w:rsid w:val="00A22417"/>
    <w:rsid w:val="00A231C6"/>
    <w:rsid w:val="00A2337B"/>
    <w:rsid w:val="00A239C8"/>
    <w:rsid w:val="00A23E98"/>
    <w:rsid w:val="00A23F89"/>
    <w:rsid w:val="00A244AA"/>
    <w:rsid w:val="00A24B2E"/>
    <w:rsid w:val="00A24B5F"/>
    <w:rsid w:val="00A2521C"/>
    <w:rsid w:val="00A254E3"/>
    <w:rsid w:val="00A27242"/>
    <w:rsid w:val="00A27703"/>
    <w:rsid w:val="00A30585"/>
    <w:rsid w:val="00A308C2"/>
    <w:rsid w:val="00A30B55"/>
    <w:rsid w:val="00A3139A"/>
    <w:rsid w:val="00A3151B"/>
    <w:rsid w:val="00A31847"/>
    <w:rsid w:val="00A31CB3"/>
    <w:rsid w:val="00A31E7A"/>
    <w:rsid w:val="00A32A3E"/>
    <w:rsid w:val="00A32D54"/>
    <w:rsid w:val="00A33094"/>
    <w:rsid w:val="00A33221"/>
    <w:rsid w:val="00A33419"/>
    <w:rsid w:val="00A337F0"/>
    <w:rsid w:val="00A33A53"/>
    <w:rsid w:val="00A34132"/>
    <w:rsid w:val="00A353A9"/>
    <w:rsid w:val="00A357E8"/>
    <w:rsid w:val="00A3598F"/>
    <w:rsid w:val="00A359EF"/>
    <w:rsid w:val="00A35A25"/>
    <w:rsid w:val="00A36418"/>
    <w:rsid w:val="00A36498"/>
    <w:rsid w:val="00A36537"/>
    <w:rsid w:val="00A368A0"/>
    <w:rsid w:val="00A37433"/>
    <w:rsid w:val="00A37BEB"/>
    <w:rsid w:val="00A402EF"/>
    <w:rsid w:val="00A40316"/>
    <w:rsid w:val="00A4061A"/>
    <w:rsid w:val="00A41FA1"/>
    <w:rsid w:val="00A4205C"/>
    <w:rsid w:val="00A42DDB"/>
    <w:rsid w:val="00A42F45"/>
    <w:rsid w:val="00A430E1"/>
    <w:rsid w:val="00A436AF"/>
    <w:rsid w:val="00A43DD6"/>
    <w:rsid w:val="00A44029"/>
    <w:rsid w:val="00A44123"/>
    <w:rsid w:val="00A44D99"/>
    <w:rsid w:val="00A456A1"/>
    <w:rsid w:val="00A45773"/>
    <w:rsid w:val="00A45A4C"/>
    <w:rsid w:val="00A46058"/>
    <w:rsid w:val="00A46857"/>
    <w:rsid w:val="00A47AA7"/>
    <w:rsid w:val="00A50512"/>
    <w:rsid w:val="00A50C59"/>
    <w:rsid w:val="00A50EF3"/>
    <w:rsid w:val="00A50F66"/>
    <w:rsid w:val="00A51846"/>
    <w:rsid w:val="00A521C5"/>
    <w:rsid w:val="00A52C45"/>
    <w:rsid w:val="00A52EB1"/>
    <w:rsid w:val="00A53AA8"/>
    <w:rsid w:val="00A53CDF"/>
    <w:rsid w:val="00A5461F"/>
    <w:rsid w:val="00A546D3"/>
    <w:rsid w:val="00A550DD"/>
    <w:rsid w:val="00A555CC"/>
    <w:rsid w:val="00A5666E"/>
    <w:rsid w:val="00A603A3"/>
    <w:rsid w:val="00A606D6"/>
    <w:rsid w:val="00A6072E"/>
    <w:rsid w:val="00A60757"/>
    <w:rsid w:val="00A6111F"/>
    <w:rsid w:val="00A6158F"/>
    <w:rsid w:val="00A61635"/>
    <w:rsid w:val="00A62FF8"/>
    <w:rsid w:val="00A6437D"/>
    <w:rsid w:val="00A64786"/>
    <w:rsid w:val="00A64CBA"/>
    <w:rsid w:val="00A64E73"/>
    <w:rsid w:val="00A65E2B"/>
    <w:rsid w:val="00A6649E"/>
    <w:rsid w:val="00A66AA1"/>
    <w:rsid w:val="00A67404"/>
    <w:rsid w:val="00A67442"/>
    <w:rsid w:val="00A67B07"/>
    <w:rsid w:val="00A70101"/>
    <w:rsid w:val="00A703AA"/>
    <w:rsid w:val="00A706FF"/>
    <w:rsid w:val="00A70734"/>
    <w:rsid w:val="00A7090C"/>
    <w:rsid w:val="00A70DA3"/>
    <w:rsid w:val="00A70DCE"/>
    <w:rsid w:val="00A71032"/>
    <w:rsid w:val="00A72C3D"/>
    <w:rsid w:val="00A73521"/>
    <w:rsid w:val="00A736B4"/>
    <w:rsid w:val="00A73A07"/>
    <w:rsid w:val="00A73F6A"/>
    <w:rsid w:val="00A743DA"/>
    <w:rsid w:val="00A748E7"/>
    <w:rsid w:val="00A74C01"/>
    <w:rsid w:val="00A750ED"/>
    <w:rsid w:val="00A75234"/>
    <w:rsid w:val="00A752A6"/>
    <w:rsid w:val="00A75864"/>
    <w:rsid w:val="00A7592D"/>
    <w:rsid w:val="00A763AB"/>
    <w:rsid w:val="00A765CE"/>
    <w:rsid w:val="00A76894"/>
    <w:rsid w:val="00A76992"/>
    <w:rsid w:val="00A76DC9"/>
    <w:rsid w:val="00A77351"/>
    <w:rsid w:val="00A77729"/>
    <w:rsid w:val="00A77CA9"/>
    <w:rsid w:val="00A77F56"/>
    <w:rsid w:val="00A80235"/>
    <w:rsid w:val="00A807E5"/>
    <w:rsid w:val="00A80D8C"/>
    <w:rsid w:val="00A8167D"/>
    <w:rsid w:val="00A8229C"/>
    <w:rsid w:val="00A82642"/>
    <w:rsid w:val="00A82AFC"/>
    <w:rsid w:val="00A82BA3"/>
    <w:rsid w:val="00A83A81"/>
    <w:rsid w:val="00A84364"/>
    <w:rsid w:val="00A8442E"/>
    <w:rsid w:val="00A8465B"/>
    <w:rsid w:val="00A84764"/>
    <w:rsid w:val="00A84FDF"/>
    <w:rsid w:val="00A85332"/>
    <w:rsid w:val="00A85F3F"/>
    <w:rsid w:val="00A86532"/>
    <w:rsid w:val="00A86955"/>
    <w:rsid w:val="00A86AEC"/>
    <w:rsid w:val="00A86FC4"/>
    <w:rsid w:val="00A8745B"/>
    <w:rsid w:val="00A87519"/>
    <w:rsid w:val="00A878E7"/>
    <w:rsid w:val="00A879F2"/>
    <w:rsid w:val="00A87D6F"/>
    <w:rsid w:val="00A90879"/>
    <w:rsid w:val="00A90BF4"/>
    <w:rsid w:val="00A90CCF"/>
    <w:rsid w:val="00A90D09"/>
    <w:rsid w:val="00A91AEA"/>
    <w:rsid w:val="00A92074"/>
    <w:rsid w:val="00A921F1"/>
    <w:rsid w:val="00A92315"/>
    <w:rsid w:val="00A92DDB"/>
    <w:rsid w:val="00A94585"/>
    <w:rsid w:val="00A9462F"/>
    <w:rsid w:val="00A951D8"/>
    <w:rsid w:val="00A95577"/>
    <w:rsid w:val="00A959F1"/>
    <w:rsid w:val="00A95FCE"/>
    <w:rsid w:val="00A9677A"/>
    <w:rsid w:val="00A97C65"/>
    <w:rsid w:val="00AA03A9"/>
    <w:rsid w:val="00AA06B2"/>
    <w:rsid w:val="00AA0921"/>
    <w:rsid w:val="00AA0A69"/>
    <w:rsid w:val="00AA0C9C"/>
    <w:rsid w:val="00AA0D52"/>
    <w:rsid w:val="00AA12B0"/>
    <w:rsid w:val="00AA241D"/>
    <w:rsid w:val="00AA26A9"/>
    <w:rsid w:val="00AA2A0E"/>
    <w:rsid w:val="00AA31A0"/>
    <w:rsid w:val="00AA3633"/>
    <w:rsid w:val="00AA3670"/>
    <w:rsid w:val="00AA3802"/>
    <w:rsid w:val="00AA3824"/>
    <w:rsid w:val="00AA49B1"/>
    <w:rsid w:val="00AA4D46"/>
    <w:rsid w:val="00AA4D4F"/>
    <w:rsid w:val="00AA4F8C"/>
    <w:rsid w:val="00AA51D1"/>
    <w:rsid w:val="00AA537D"/>
    <w:rsid w:val="00AA61A0"/>
    <w:rsid w:val="00AA6706"/>
    <w:rsid w:val="00AA6AA6"/>
    <w:rsid w:val="00AA6B6B"/>
    <w:rsid w:val="00AA6D41"/>
    <w:rsid w:val="00AA757D"/>
    <w:rsid w:val="00AA7B51"/>
    <w:rsid w:val="00AB01C6"/>
    <w:rsid w:val="00AB05F1"/>
    <w:rsid w:val="00AB06B7"/>
    <w:rsid w:val="00AB0D5B"/>
    <w:rsid w:val="00AB1766"/>
    <w:rsid w:val="00AB190C"/>
    <w:rsid w:val="00AB1BA5"/>
    <w:rsid w:val="00AB2345"/>
    <w:rsid w:val="00AB2D38"/>
    <w:rsid w:val="00AB325E"/>
    <w:rsid w:val="00AB34C4"/>
    <w:rsid w:val="00AB39F9"/>
    <w:rsid w:val="00AB3DC3"/>
    <w:rsid w:val="00AB4965"/>
    <w:rsid w:val="00AB53F1"/>
    <w:rsid w:val="00AB584A"/>
    <w:rsid w:val="00AB58E3"/>
    <w:rsid w:val="00AB5C65"/>
    <w:rsid w:val="00AB623D"/>
    <w:rsid w:val="00AB6871"/>
    <w:rsid w:val="00AB70E3"/>
    <w:rsid w:val="00AB7342"/>
    <w:rsid w:val="00AB75C0"/>
    <w:rsid w:val="00AB7B96"/>
    <w:rsid w:val="00AC027D"/>
    <w:rsid w:val="00AC0297"/>
    <w:rsid w:val="00AC063B"/>
    <w:rsid w:val="00AC09DC"/>
    <w:rsid w:val="00AC145B"/>
    <w:rsid w:val="00AC1501"/>
    <w:rsid w:val="00AC204E"/>
    <w:rsid w:val="00AC2D87"/>
    <w:rsid w:val="00AC3403"/>
    <w:rsid w:val="00AC34FC"/>
    <w:rsid w:val="00AC4374"/>
    <w:rsid w:val="00AC713C"/>
    <w:rsid w:val="00AC77CF"/>
    <w:rsid w:val="00AC7A7E"/>
    <w:rsid w:val="00AD053D"/>
    <w:rsid w:val="00AD08F1"/>
    <w:rsid w:val="00AD0F57"/>
    <w:rsid w:val="00AD155A"/>
    <w:rsid w:val="00AD18A0"/>
    <w:rsid w:val="00AD2020"/>
    <w:rsid w:val="00AD3916"/>
    <w:rsid w:val="00AD39F1"/>
    <w:rsid w:val="00AD3AE6"/>
    <w:rsid w:val="00AD3CA9"/>
    <w:rsid w:val="00AD3CF8"/>
    <w:rsid w:val="00AD3ECB"/>
    <w:rsid w:val="00AD5B19"/>
    <w:rsid w:val="00AD5DAF"/>
    <w:rsid w:val="00AD604F"/>
    <w:rsid w:val="00AD65F8"/>
    <w:rsid w:val="00AD6B72"/>
    <w:rsid w:val="00AD7444"/>
    <w:rsid w:val="00AD794D"/>
    <w:rsid w:val="00AD7C6A"/>
    <w:rsid w:val="00AE06DD"/>
    <w:rsid w:val="00AE0714"/>
    <w:rsid w:val="00AE07F2"/>
    <w:rsid w:val="00AE08C1"/>
    <w:rsid w:val="00AE124E"/>
    <w:rsid w:val="00AE131F"/>
    <w:rsid w:val="00AE142B"/>
    <w:rsid w:val="00AE1C74"/>
    <w:rsid w:val="00AE1E9A"/>
    <w:rsid w:val="00AE29D0"/>
    <w:rsid w:val="00AE2E73"/>
    <w:rsid w:val="00AE3683"/>
    <w:rsid w:val="00AE380F"/>
    <w:rsid w:val="00AE3F02"/>
    <w:rsid w:val="00AE4416"/>
    <w:rsid w:val="00AE4516"/>
    <w:rsid w:val="00AE5856"/>
    <w:rsid w:val="00AE6E8B"/>
    <w:rsid w:val="00AE7092"/>
    <w:rsid w:val="00AE7C32"/>
    <w:rsid w:val="00AF09F7"/>
    <w:rsid w:val="00AF0AA6"/>
    <w:rsid w:val="00AF1695"/>
    <w:rsid w:val="00AF1702"/>
    <w:rsid w:val="00AF2842"/>
    <w:rsid w:val="00AF2A45"/>
    <w:rsid w:val="00AF2CA8"/>
    <w:rsid w:val="00AF3244"/>
    <w:rsid w:val="00AF35C9"/>
    <w:rsid w:val="00AF37D9"/>
    <w:rsid w:val="00AF3C5D"/>
    <w:rsid w:val="00AF49C2"/>
    <w:rsid w:val="00AF4D5D"/>
    <w:rsid w:val="00AF5185"/>
    <w:rsid w:val="00AF5595"/>
    <w:rsid w:val="00AF5E6B"/>
    <w:rsid w:val="00AF5EB7"/>
    <w:rsid w:val="00AF7352"/>
    <w:rsid w:val="00AF7AB4"/>
    <w:rsid w:val="00AF7F7D"/>
    <w:rsid w:val="00B00676"/>
    <w:rsid w:val="00B01464"/>
    <w:rsid w:val="00B01684"/>
    <w:rsid w:val="00B02609"/>
    <w:rsid w:val="00B026E8"/>
    <w:rsid w:val="00B02AEC"/>
    <w:rsid w:val="00B03860"/>
    <w:rsid w:val="00B03C1F"/>
    <w:rsid w:val="00B04161"/>
    <w:rsid w:val="00B044B4"/>
    <w:rsid w:val="00B050E9"/>
    <w:rsid w:val="00B05286"/>
    <w:rsid w:val="00B0544B"/>
    <w:rsid w:val="00B05FC9"/>
    <w:rsid w:val="00B0626C"/>
    <w:rsid w:val="00B065A3"/>
    <w:rsid w:val="00B06731"/>
    <w:rsid w:val="00B06A1A"/>
    <w:rsid w:val="00B0734A"/>
    <w:rsid w:val="00B07884"/>
    <w:rsid w:val="00B07C42"/>
    <w:rsid w:val="00B10278"/>
    <w:rsid w:val="00B1029F"/>
    <w:rsid w:val="00B1081F"/>
    <w:rsid w:val="00B1126F"/>
    <w:rsid w:val="00B11A6A"/>
    <w:rsid w:val="00B123A3"/>
    <w:rsid w:val="00B1247B"/>
    <w:rsid w:val="00B12819"/>
    <w:rsid w:val="00B13409"/>
    <w:rsid w:val="00B138B5"/>
    <w:rsid w:val="00B13A64"/>
    <w:rsid w:val="00B13DCE"/>
    <w:rsid w:val="00B13F46"/>
    <w:rsid w:val="00B13FFC"/>
    <w:rsid w:val="00B14BAA"/>
    <w:rsid w:val="00B14EBD"/>
    <w:rsid w:val="00B152EC"/>
    <w:rsid w:val="00B153AD"/>
    <w:rsid w:val="00B15E13"/>
    <w:rsid w:val="00B173C1"/>
    <w:rsid w:val="00B1770D"/>
    <w:rsid w:val="00B17FDE"/>
    <w:rsid w:val="00B200F6"/>
    <w:rsid w:val="00B20C8F"/>
    <w:rsid w:val="00B22158"/>
    <w:rsid w:val="00B221BD"/>
    <w:rsid w:val="00B22FED"/>
    <w:rsid w:val="00B23939"/>
    <w:rsid w:val="00B23C42"/>
    <w:rsid w:val="00B23DA4"/>
    <w:rsid w:val="00B244D1"/>
    <w:rsid w:val="00B24AC6"/>
    <w:rsid w:val="00B2505E"/>
    <w:rsid w:val="00B251C4"/>
    <w:rsid w:val="00B25B89"/>
    <w:rsid w:val="00B25DBD"/>
    <w:rsid w:val="00B2617E"/>
    <w:rsid w:val="00B26680"/>
    <w:rsid w:val="00B268AD"/>
    <w:rsid w:val="00B26A40"/>
    <w:rsid w:val="00B27618"/>
    <w:rsid w:val="00B2778B"/>
    <w:rsid w:val="00B278F6"/>
    <w:rsid w:val="00B27BDB"/>
    <w:rsid w:val="00B27D0D"/>
    <w:rsid w:val="00B30637"/>
    <w:rsid w:val="00B306B3"/>
    <w:rsid w:val="00B30A48"/>
    <w:rsid w:val="00B30E4D"/>
    <w:rsid w:val="00B30FC7"/>
    <w:rsid w:val="00B311DC"/>
    <w:rsid w:val="00B31418"/>
    <w:rsid w:val="00B31809"/>
    <w:rsid w:val="00B3274A"/>
    <w:rsid w:val="00B331BD"/>
    <w:rsid w:val="00B33823"/>
    <w:rsid w:val="00B33AB8"/>
    <w:rsid w:val="00B34CDE"/>
    <w:rsid w:val="00B34F31"/>
    <w:rsid w:val="00B35305"/>
    <w:rsid w:val="00B35361"/>
    <w:rsid w:val="00B35504"/>
    <w:rsid w:val="00B361F6"/>
    <w:rsid w:val="00B363D0"/>
    <w:rsid w:val="00B36BDB"/>
    <w:rsid w:val="00B372EF"/>
    <w:rsid w:val="00B4162B"/>
    <w:rsid w:val="00B42E30"/>
    <w:rsid w:val="00B44A8B"/>
    <w:rsid w:val="00B45317"/>
    <w:rsid w:val="00B45B69"/>
    <w:rsid w:val="00B46A2C"/>
    <w:rsid w:val="00B46B2A"/>
    <w:rsid w:val="00B46F04"/>
    <w:rsid w:val="00B50395"/>
    <w:rsid w:val="00B5062A"/>
    <w:rsid w:val="00B508EA"/>
    <w:rsid w:val="00B50D55"/>
    <w:rsid w:val="00B522B2"/>
    <w:rsid w:val="00B52708"/>
    <w:rsid w:val="00B52836"/>
    <w:rsid w:val="00B528E4"/>
    <w:rsid w:val="00B52A23"/>
    <w:rsid w:val="00B537B4"/>
    <w:rsid w:val="00B5422E"/>
    <w:rsid w:val="00B54272"/>
    <w:rsid w:val="00B54C6E"/>
    <w:rsid w:val="00B5534A"/>
    <w:rsid w:val="00B560D0"/>
    <w:rsid w:val="00B56361"/>
    <w:rsid w:val="00B5667A"/>
    <w:rsid w:val="00B601D1"/>
    <w:rsid w:val="00B60C98"/>
    <w:rsid w:val="00B618E5"/>
    <w:rsid w:val="00B62686"/>
    <w:rsid w:val="00B626B4"/>
    <w:rsid w:val="00B62E01"/>
    <w:rsid w:val="00B63106"/>
    <w:rsid w:val="00B6355C"/>
    <w:rsid w:val="00B639A8"/>
    <w:rsid w:val="00B63A06"/>
    <w:rsid w:val="00B63FE6"/>
    <w:rsid w:val="00B64786"/>
    <w:rsid w:val="00B664D5"/>
    <w:rsid w:val="00B66AE3"/>
    <w:rsid w:val="00B66DBF"/>
    <w:rsid w:val="00B6701C"/>
    <w:rsid w:val="00B67EEE"/>
    <w:rsid w:val="00B70599"/>
    <w:rsid w:val="00B70A37"/>
    <w:rsid w:val="00B715B1"/>
    <w:rsid w:val="00B717AF"/>
    <w:rsid w:val="00B71E9F"/>
    <w:rsid w:val="00B72073"/>
    <w:rsid w:val="00B72209"/>
    <w:rsid w:val="00B7264E"/>
    <w:rsid w:val="00B72CD4"/>
    <w:rsid w:val="00B72E74"/>
    <w:rsid w:val="00B732E7"/>
    <w:rsid w:val="00B73D88"/>
    <w:rsid w:val="00B741EC"/>
    <w:rsid w:val="00B748E1"/>
    <w:rsid w:val="00B75144"/>
    <w:rsid w:val="00B75B8F"/>
    <w:rsid w:val="00B75C0B"/>
    <w:rsid w:val="00B75F43"/>
    <w:rsid w:val="00B76670"/>
    <w:rsid w:val="00B76C5F"/>
    <w:rsid w:val="00B77610"/>
    <w:rsid w:val="00B77AE7"/>
    <w:rsid w:val="00B811FC"/>
    <w:rsid w:val="00B81961"/>
    <w:rsid w:val="00B81A72"/>
    <w:rsid w:val="00B821CC"/>
    <w:rsid w:val="00B82627"/>
    <w:rsid w:val="00B832A2"/>
    <w:rsid w:val="00B8335E"/>
    <w:rsid w:val="00B83419"/>
    <w:rsid w:val="00B844CA"/>
    <w:rsid w:val="00B8455B"/>
    <w:rsid w:val="00B8546F"/>
    <w:rsid w:val="00B86645"/>
    <w:rsid w:val="00B868D2"/>
    <w:rsid w:val="00B870D5"/>
    <w:rsid w:val="00B87C04"/>
    <w:rsid w:val="00B87ECD"/>
    <w:rsid w:val="00B90AC5"/>
    <w:rsid w:val="00B9169E"/>
    <w:rsid w:val="00B9172C"/>
    <w:rsid w:val="00B91A4D"/>
    <w:rsid w:val="00B91A6F"/>
    <w:rsid w:val="00B91CB1"/>
    <w:rsid w:val="00B91F33"/>
    <w:rsid w:val="00B9286A"/>
    <w:rsid w:val="00B92BD7"/>
    <w:rsid w:val="00B930C0"/>
    <w:rsid w:val="00B93120"/>
    <w:rsid w:val="00B935D8"/>
    <w:rsid w:val="00B937C1"/>
    <w:rsid w:val="00B93950"/>
    <w:rsid w:val="00B9405E"/>
    <w:rsid w:val="00B94D8B"/>
    <w:rsid w:val="00B95306"/>
    <w:rsid w:val="00B9533B"/>
    <w:rsid w:val="00B959E0"/>
    <w:rsid w:val="00B95C73"/>
    <w:rsid w:val="00B95C8D"/>
    <w:rsid w:val="00B96081"/>
    <w:rsid w:val="00B961F2"/>
    <w:rsid w:val="00B97C17"/>
    <w:rsid w:val="00BA0AF5"/>
    <w:rsid w:val="00BA0DF4"/>
    <w:rsid w:val="00BA1170"/>
    <w:rsid w:val="00BA167A"/>
    <w:rsid w:val="00BA1CC6"/>
    <w:rsid w:val="00BA1E2D"/>
    <w:rsid w:val="00BA1F06"/>
    <w:rsid w:val="00BA2318"/>
    <w:rsid w:val="00BA2B63"/>
    <w:rsid w:val="00BA35EB"/>
    <w:rsid w:val="00BA3C79"/>
    <w:rsid w:val="00BA3DCF"/>
    <w:rsid w:val="00BA3FD2"/>
    <w:rsid w:val="00BA3FF6"/>
    <w:rsid w:val="00BA4C2D"/>
    <w:rsid w:val="00BA4C45"/>
    <w:rsid w:val="00BA5A70"/>
    <w:rsid w:val="00BA5AD9"/>
    <w:rsid w:val="00BA6542"/>
    <w:rsid w:val="00BA664D"/>
    <w:rsid w:val="00BA6761"/>
    <w:rsid w:val="00BA6A6C"/>
    <w:rsid w:val="00BA6DD2"/>
    <w:rsid w:val="00BA7DE1"/>
    <w:rsid w:val="00BA7EC1"/>
    <w:rsid w:val="00BB066B"/>
    <w:rsid w:val="00BB072F"/>
    <w:rsid w:val="00BB0778"/>
    <w:rsid w:val="00BB07CF"/>
    <w:rsid w:val="00BB155D"/>
    <w:rsid w:val="00BB157B"/>
    <w:rsid w:val="00BB1DEC"/>
    <w:rsid w:val="00BB39A3"/>
    <w:rsid w:val="00BB3BC9"/>
    <w:rsid w:val="00BB4043"/>
    <w:rsid w:val="00BB43F8"/>
    <w:rsid w:val="00BB4D65"/>
    <w:rsid w:val="00BB4D83"/>
    <w:rsid w:val="00BB5A1F"/>
    <w:rsid w:val="00BB5D39"/>
    <w:rsid w:val="00BB60B0"/>
    <w:rsid w:val="00BB6A96"/>
    <w:rsid w:val="00BB6AF3"/>
    <w:rsid w:val="00BB6D69"/>
    <w:rsid w:val="00BB6FD7"/>
    <w:rsid w:val="00BB714D"/>
    <w:rsid w:val="00BB723A"/>
    <w:rsid w:val="00BC01EA"/>
    <w:rsid w:val="00BC0873"/>
    <w:rsid w:val="00BC1716"/>
    <w:rsid w:val="00BC1B61"/>
    <w:rsid w:val="00BC2C66"/>
    <w:rsid w:val="00BC2F54"/>
    <w:rsid w:val="00BC369B"/>
    <w:rsid w:val="00BC3809"/>
    <w:rsid w:val="00BC3BCE"/>
    <w:rsid w:val="00BC4652"/>
    <w:rsid w:val="00BC4A8E"/>
    <w:rsid w:val="00BC4EE0"/>
    <w:rsid w:val="00BC50D2"/>
    <w:rsid w:val="00BC537F"/>
    <w:rsid w:val="00BC55AF"/>
    <w:rsid w:val="00BC55E9"/>
    <w:rsid w:val="00BC5A13"/>
    <w:rsid w:val="00BC5E0B"/>
    <w:rsid w:val="00BC76E5"/>
    <w:rsid w:val="00BC7709"/>
    <w:rsid w:val="00BD0154"/>
    <w:rsid w:val="00BD0C58"/>
    <w:rsid w:val="00BD112A"/>
    <w:rsid w:val="00BD17C1"/>
    <w:rsid w:val="00BD1EB2"/>
    <w:rsid w:val="00BD2653"/>
    <w:rsid w:val="00BD2750"/>
    <w:rsid w:val="00BD3C2D"/>
    <w:rsid w:val="00BD4733"/>
    <w:rsid w:val="00BD47CE"/>
    <w:rsid w:val="00BD4A56"/>
    <w:rsid w:val="00BD4BA9"/>
    <w:rsid w:val="00BD5550"/>
    <w:rsid w:val="00BD5E70"/>
    <w:rsid w:val="00BD642B"/>
    <w:rsid w:val="00BD7ECB"/>
    <w:rsid w:val="00BE04B0"/>
    <w:rsid w:val="00BE074C"/>
    <w:rsid w:val="00BE07F7"/>
    <w:rsid w:val="00BE114D"/>
    <w:rsid w:val="00BE1AB7"/>
    <w:rsid w:val="00BE2042"/>
    <w:rsid w:val="00BE2154"/>
    <w:rsid w:val="00BE2B8E"/>
    <w:rsid w:val="00BE2F65"/>
    <w:rsid w:val="00BE34AD"/>
    <w:rsid w:val="00BE3F4A"/>
    <w:rsid w:val="00BE4978"/>
    <w:rsid w:val="00BE4BC8"/>
    <w:rsid w:val="00BE4C9C"/>
    <w:rsid w:val="00BE4F47"/>
    <w:rsid w:val="00BE52E0"/>
    <w:rsid w:val="00BE565B"/>
    <w:rsid w:val="00BE5795"/>
    <w:rsid w:val="00BE57FC"/>
    <w:rsid w:val="00BE6B96"/>
    <w:rsid w:val="00BE7163"/>
    <w:rsid w:val="00BE76E8"/>
    <w:rsid w:val="00BE7F31"/>
    <w:rsid w:val="00BF0183"/>
    <w:rsid w:val="00BF01CA"/>
    <w:rsid w:val="00BF0B09"/>
    <w:rsid w:val="00BF0F3C"/>
    <w:rsid w:val="00BF1417"/>
    <w:rsid w:val="00BF18AD"/>
    <w:rsid w:val="00BF1A9B"/>
    <w:rsid w:val="00BF1EDB"/>
    <w:rsid w:val="00BF3644"/>
    <w:rsid w:val="00BF3DDD"/>
    <w:rsid w:val="00BF426D"/>
    <w:rsid w:val="00BF4769"/>
    <w:rsid w:val="00BF570D"/>
    <w:rsid w:val="00BF64CB"/>
    <w:rsid w:val="00BF657C"/>
    <w:rsid w:val="00BF7040"/>
    <w:rsid w:val="00BF7436"/>
    <w:rsid w:val="00BF7E40"/>
    <w:rsid w:val="00C00073"/>
    <w:rsid w:val="00C00193"/>
    <w:rsid w:val="00C00328"/>
    <w:rsid w:val="00C0095E"/>
    <w:rsid w:val="00C01376"/>
    <w:rsid w:val="00C01F26"/>
    <w:rsid w:val="00C020A2"/>
    <w:rsid w:val="00C02291"/>
    <w:rsid w:val="00C02AF2"/>
    <w:rsid w:val="00C02D28"/>
    <w:rsid w:val="00C03337"/>
    <w:rsid w:val="00C03B00"/>
    <w:rsid w:val="00C03E18"/>
    <w:rsid w:val="00C042CF"/>
    <w:rsid w:val="00C043A9"/>
    <w:rsid w:val="00C043DE"/>
    <w:rsid w:val="00C04DE8"/>
    <w:rsid w:val="00C05580"/>
    <w:rsid w:val="00C05809"/>
    <w:rsid w:val="00C058A0"/>
    <w:rsid w:val="00C059CD"/>
    <w:rsid w:val="00C05C5E"/>
    <w:rsid w:val="00C0625B"/>
    <w:rsid w:val="00C06E74"/>
    <w:rsid w:val="00C07550"/>
    <w:rsid w:val="00C1081C"/>
    <w:rsid w:val="00C108B6"/>
    <w:rsid w:val="00C10E03"/>
    <w:rsid w:val="00C11581"/>
    <w:rsid w:val="00C11E02"/>
    <w:rsid w:val="00C12015"/>
    <w:rsid w:val="00C128A0"/>
    <w:rsid w:val="00C12936"/>
    <w:rsid w:val="00C13227"/>
    <w:rsid w:val="00C147E5"/>
    <w:rsid w:val="00C14964"/>
    <w:rsid w:val="00C1527F"/>
    <w:rsid w:val="00C152CF"/>
    <w:rsid w:val="00C1535D"/>
    <w:rsid w:val="00C155A2"/>
    <w:rsid w:val="00C15888"/>
    <w:rsid w:val="00C15B31"/>
    <w:rsid w:val="00C16536"/>
    <w:rsid w:val="00C16886"/>
    <w:rsid w:val="00C16DB4"/>
    <w:rsid w:val="00C17C1F"/>
    <w:rsid w:val="00C17DFF"/>
    <w:rsid w:val="00C17FAB"/>
    <w:rsid w:val="00C20665"/>
    <w:rsid w:val="00C20A02"/>
    <w:rsid w:val="00C20B04"/>
    <w:rsid w:val="00C21129"/>
    <w:rsid w:val="00C219CB"/>
    <w:rsid w:val="00C21EB2"/>
    <w:rsid w:val="00C220BE"/>
    <w:rsid w:val="00C2375A"/>
    <w:rsid w:val="00C23844"/>
    <w:rsid w:val="00C242F3"/>
    <w:rsid w:val="00C245B4"/>
    <w:rsid w:val="00C24B02"/>
    <w:rsid w:val="00C24EA8"/>
    <w:rsid w:val="00C27460"/>
    <w:rsid w:val="00C274E3"/>
    <w:rsid w:val="00C27621"/>
    <w:rsid w:val="00C30092"/>
    <w:rsid w:val="00C302F7"/>
    <w:rsid w:val="00C30414"/>
    <w:rsid w:val="00C30EAF"/>
    <w:rsid w:val="00C3117A"/>
    <w:rsid w:val="00C31C1E"/>
    <w:rsid w:val="00C3200C"/>
    <w:rsid w:val="00C32216"/>
    <w:rsid w:val="00C32813"/>
    <w:rsid w:val="00C32D59"/>
    <w:rsid w:val="00C33C51"/>
    <w:rsid w:val="00C34EED"/>
    <w:rsid w:val="00C350BE"/>
    <w:rsid w:val="00C35C3A"/>
    <w:rsid w:val="00C36105"/>
    <w:rsid w:val="00C37748"/>
    <w:rsid w:val="00C3798D"/>
    <w:rsid w:val="00C37CD7"/>
    <w:rsid w:val="00C40578"/>
    <w:rsid w:val="00C407BD"/>
    <w:rsid w:val="00C40BA6"/>
    <w:rsid w:val="00C40C53"/>
    <w:rsid w:val="00C40ECC"/>
    <w:rsid w:val="00C41827"/>
    <w:rsid w:val="00C4271E"/>
    <w:rsid w:val="00C42C4E"/>
    <w:rsid w:val="00C432A3"/>
    <w:rsid w:val="00C43769"/>
    <w:rsid w:val="00C43B05"/>
    <w:rsid w:val="00C4439C"/>
    <w:rsid w:val="00C44852"/>
    <w:rsid w:val="00C461C4"/>
    <w:rsid w:val="00C46B09"/>
    <w:rsid w:val="00C47706"/>
    <w:rsid w:val="00C477AC"/>
    <w:rsid w:val="00C47918"/>
    <w:rsid w:val="00C479F3"/>
    <w:rsid w:val="00C506CA"/>
    <w:rsid w:val="00C50887"/>
    <w:rsid w:val="00C514C3"/>
    <w:rsid w:val="00C52494"/>
    <w:rsid w:val="00C52BB9"/>
    <w:rsid w:val="00C52C7B"/>
    <w:rsid w:val="00C535D5"/>
    <w:rsid w:val="00C53E40"/>
    <w:rsid w:val="00C5533B"/>
    <w:rsid w:val="00C554A8"/>
    <w:rsid w:val="00C55580"/>
    <w:rsid w:val="00C55FF6"/>
    <w:rsid w:val="00C56221"/>
    <w:rsid w:val="00C563B2"/>
    <w:rsid w:val="00C56670"/>
    <w:rsid w:val="00C56C40"/>
    <w:rsid w:val="00C573BF"/>
    <w:rsid w:val="00C577F5"/>
    <w:rsid w:val="00C57C52"/>
    <w:rsid w:val="00C57FB8"/>
    <w:rsid w:val="00C60AF4"/>
    <w:rsid w:val="00C60B72"/>
    <w:rsid w:val="00C60EF9"/>
    <w:rsid w:val="00C61523"/>
    <w:rsid w:val="00C61666"/>
    <w:rsid w:val="00C61800"/>
    <w:rsid w:val="00C6292E"/>
    <w:rsid w:val="00C6381B"/>
    <w:rsid w:val="00C6388E"/>
    <w:rsid w:val="00C63BA8"/>
    <w:rsid w:val="00C63DAD"/>
    <w:rsid w:val="00C64FE7"/>
    <w:rsid w:val="00C657AB"/>
    <w:rsid w:val="00C661E1"/>
    <w:rsid w:val="00C66A00"/>
    <w:rsid w:val="00C6782D"/>
    <w:rsid w:val="00C67CF5"/>
    <w:rsid w:val="00C67D59"/>
    <w:rsid w:val="00C70547"/>
    <w:rsid w:val="00C709FB"/>
    <w:rsid w:val="00C710EE"/>
    <w:rsid w:val="00C711DA"/>
    <w:rsid w:val="00C71985"/>
    <w:rsid w:val="00C722D6"/>
    <w:rsid w:val="00C7284F"/>
    <w:rsid w:val="00C72B3A"/>
    <w:rsid w:val="00C734F3"/>
    <w:rsid w:val="00C73515"/>
    <w:rsid w:val="00C739A6"/>
    <w:rsid w:val="00C73B8A"/>
    <w:rsid w:val="00C73F37"/>
    <w:rsid w:val="00C749F0"/>
    <w:rsid w:val="00C74C50"/>
    <w:rsid w:val="00C74FE2"/>
    <w:rsid w:val="00C75106"/>
    <w:rsid w:val="00C753DE"/>
    <w:rsid w:val="00C75453"/>
    <w:rsid w:val="00C75BB1"/>
    <w:rsid w:val="00C76012"/>
    <w:rsid w:val="00C76211"/>
    <w:rsid w:val="00C801A2"/>
    <w:rsid w:val="00C8073F"/>
    <w:rsid w:val="00C808A9"/>
    <w:rsid w:val="00C80F26"/>
    <w:rsid w:val="00C80F40"/>
    <w:rsid w:val="00C80F5A"/>
    <w:rsid w:val="00C81133"/>
    <w:rsid w:val="00C81747"/>
    <w:rsid w:val="00C81958"/>
    <w:rsid w:val="00C81EC9"/>
    <w:rsid w:val="00C8249C"/>
    <w:rsid w:val="00C829D5"/>
    <w:rsid w:val="00C82A20"/>
    <w:rsid w:val="00C82F58"/>
    <w:rsid w:val="00C8333A"/>
    <w:rsid w:val="00C834C4"/>
    <w:rsid w:val="00C83E48"/>
    <w:rsid w:val="00C845EF"/>
    <w:rsid w:val="00C84AB6"/>
    <w:rsid w:val="00C84B8B"/>
    <w:rsid w:val="00C850FE"/>
    <w:rsid w:val="00C851BF"/>
    <w:rsid w:val="00C852A6"/>
    <w:rsid w:val="00C8576A"/>
    <w:rsid w:val="00C85D59"/>
    <w:rsid w:val="00C85E23"/>
    <w:rsid w:val="00C86586"/>
    <w:rsid w:val="00C865B1"/>
    <w:rsid w:val="00C86A29"/>
    <w:rsid w:val="00C86EFB"/>
    <w:rsid w:val="00C87E35"/>
    <w:rsid w:val="00C87F62"/>
    <w:rsid w:val="00C90593"/>
    <w:rsid w:val="00C929EB"/>
    <w:rsid w:val="00C92ED9"/>
    <w:rsid w:val="00C93877"/>
    <w:rsid w:val="00C93F7E"/>
    <w:rsid w:val="00C94F05"/>
    <w:rsid w:val="00C94F53"/>
    <w:rsid w:val="00C95CDC"/>
    <w:rsid w:val="00C96033"/>
    <w:rsid w:val="00C960B7"/>
    <w:rsid w:val="00C96131"/>
    <w:rsid w:val="00C96323"/>
    <w:rsid w:val="00C96856"/>
    <w:rsid w:val="00C96A37"/>
    <w:rsid w:val="00C972A1"/>
    <w:rsid w:val="00C975AB"/>
    <w:rsid w:val="00CA10AB"/>
    <w:rsid w:val="00CA1810"/>
    <w:rsid w:val="00CA19A7"/>
    <w:rsid w:val="00CA27ED"/>
    <w:rsid w:val="00CA3416"/>
    <w:rsid w:val="00CA367E"/>
    <w:rsid w:val="00CA36AF"/>
    <w:rsid w:val="00CA5823"/>
    <w:rsid w:val="00CA5879"/>
    <w:rsid w:val="00CA6384"/>
    <w:rsid w:val="00CA64D4"/>
    <w:rsid w:val="00CA6570"/>
    <w:rsid w:val="00CA68DF"/>
    <w:rsid w:val="00CA6E83"/>
    <w:rsid w:val="00CA7A5A"/>
    <w:rsid w:val="00CB061B"/>
    <w:rsid w:val="00CB0762"/>
    <w:rsid w:val="00CB0D43"/>
    <w:rsid w:val="00CB1637"/>
    <w:rsid w:val="00CB1A4C"/>
    <w:rsid w:val="00CB237B"/>
    <w:rsid w:val="00CB2A33"/>
    <w:rsid w:val="00CB2D21"/>
    <w:rsid w:val="00CB2DD9"/>
    <w:rsid w:val="00CB2F03"/>
    <w:rsid w:val="00CB3333"/>
    <w:rsid w:val="00CB345F"/>
    <w:rsid w:val="00CB378F"/>
    <w:rsid w:val="00CB386C"/>
    <w:rsid w:val="00CB5273"/>
    <w:rsid w:val="00CB61AD"/>
    <w:rsid w:val="00CB64C8"/>
    <w:rsid w:val="00CB661C"/>
    <w:rsid w:val="00CB6778"/>
    <w:rsid w:val="00CB76C1"/>
    <w:rsid w:val="00CB7B78"/>
    <w:rsid w:val="00CB7EC3"/>
    <w:rsid w:val="00CC0A02"/>
    <w:rsid w:val="00CC17D6"/>
    <w:rsid w:val="00CC1981"/>
    <w:rsid w:val="00CC1CF7"/>
    <w:rsid w:val="00CC3A4E"/>
    <w:rsid w:val="00CC3BFA"/>
    <w:rsid w:val="00CC5744"/>
    <w:rsid w:val="00CC5950"/>
    <w:rsid w:val="00CC5F37"/>
    <w:rsid w:val="00CC6E1A"/>
    <w:rsid w:val="00CC781D"/>
    <w:rsid w:val="00CC7FF4"/>
    <w:rsid w:val="00CD2E3A"/>
    <w:rsid w:val="00CD3AB9"/>
    <w:rsid w:val="00CD4304"/>
    <w:rsid w:val="00CD43D5"/>
    <w:rsid w:val="00CD4774"/>
    <w:rsid w:val="00CD489C"/>
    <w:rsid w:val="00CD50B4"/>
    <w:rsid w:val="00CD5126"/>
    <w:rsid w:val="00CD5AC6"/>
    <w:rsid w:val="00CD6385"/>
    <w:rsid w:val="00CD67BE"/>
    <w:rsid w:val="00CD692D"/>
    <w:rsid w:val="00CD694E"/>
    <w:rsid w:val="00CD6968"/>
    <w:rsid w:val="00CD6B84"/>
    <w:rsid w:val="00CD6CCF"/>
    <w:rsid w:val="00CD6D8E"/>
    <w:rsid w:val="00CD6E9D"/>
    <w:rsid w:val="00CD7D33"/>
    <w:rsid w:val="00CE0BBF"/>
    <w:rsid w:val="00CE236A"/>
    <w:rsid w:val="00CE3DE5"/>
    <w:rsid w:val="00CE40C3"/>
    <w:rsid w:val="00CE5684"/>
    <w:rsid w:val="00CE6104"/>
    <w:rsid w:val="00CE621A"/>
    <w:rsid w:val="00CE6277"/>
    <w:rsid w:val="00CE659E"/>
    <w:rsid w:val="00CE6AA6"/>
    <w:rsid w:val="00CE7864"/>
    <w:rsid w:val="00CE7F5F"/>
    <w:rsid w:val="00CF052E"/>
    <w:rsid w:val="00CF0EDF"/>
    <w:rsid w:val="00CF0F73"/>
    <w:rsid w:val="00CF0FA9"/>
    <w:rsid w:val="00CF1E17"/>
    <w:rsid w:val="00CF2F35"/>
    <w:rsid w:val="00CF3F45"/>
    <w:rsid w:val="00CF3FF6"/>
    <w:rsid w:val="00CF4EE2"/>
    <w:rsid w:val="00CF524B"/>
    <w:rsid w:val="00CF6474"/>
    <w:rsid w:val="00CF671A"/>
    <w:rsid w:val="00CF6A66"/>
    <w:rsid w:val="00CF6C12"/>
    <w:rsid w:val="00CF6DBF"/>
    <w:rsid w:val="00CF6F92"/>
    <w:rsid w:val="00CF740A"/>
    <w:rsid w:val="00CF76B6"/>
    <w:rsid w:val="00CF7C5A"/>
    <w:rsid w:val="00CF7E19"/>
    <w:rsid w:val="00D004AC"/>
    <w:rsid w:val="00D00ACC"/>
    <w:rsid w:val="00D00F00"/>
    <w:rsid w:val="00D02655"/>
    <w:rsid w:val="00D02E04"/>
    <w:rsid w:val="00D03620"/>
    <w:rsid w:val="00D03E28"/>
    <w:rsid w:val="00D045F9"/>
    <w:rsid w:val="00D0546E"/>
    <w:rsid w:val="00D056FA"/>
    <w:rsid w:val="00D058EC"/>
    <w:rsid w:val="00D05DE2"/>
    <w:rsid w:val="00D06425"/>
    <w:rsid w:val="00D06680"/>
    <w:rsid w:val="00D078FD"/>
    <w:rsid w:val="00D0792E"/>
    <w:rsid w:val="00D07A40"/>
    <w:rsid w:val="00D07D29"/>
    <w:rsid w:val="00D10279"/>
    <w:rsid w:val="00D11E00"/>
    <w:rsid w:val="00D11E8A"/>
    <w:rsid w:val="00D12B1E"/>
    <w:rsid w:val="00D12BD5"/>
    <w:rsid w:val="00D131A8"/>
    <w:rsid w:val="00D1334E"/>
    <w:rsid w:val="00D14827"/>
    <w:rsid w:val="00D14C5B"/>
    <w:rsid w:val="00D1568B"/>
    <w:rsid w:val="00D163CE"/>
    <w:rsid w:val="00D170DA"/>
    <w:rsid w:val="00D17339"/>
    <w:rsid w:val="00D1789C"/>
    <w:rsid w:val="00D209F7"/>
    <w:rsid w:val="00D20ED3"/>
    <w:rsid w:val="00D21153"/>
    <w:rsid w:val="00D222D3"/>
    <w:rsid w:val="00D229E1"/>
    <w:rsid w:val="00D22B6B"/>
    <w:rsid w:val="00D233CC"/>
    <w:rsid w:val="00D24C8A"/>
    <w:rsid w:val="00D25ABC"/>
    <w:rsid w:val="00D27045"/>
    <w:rsid w:val="00D27F5E"/>
    <w:rsid w:val="00D30000"/>
    <w:rsid w:val="00D302CE"/>
    <w:rsid w:val="00D30533"/>
    <w:rsid w:val="00D30BBB"/>
    <w:rsid w:val="00D30C5F"/>
    <w:rsid w:val="00D3124E"/>
    <w:rsid w:val="00D31F28"/>
    <w:rsid w:val="00D327B4"/>
    <w:rsid w:val="00D33075"/>
    <w:rsid w:val="00D33162"/>
    <w:rsid w:val="00D334B1"/>
    <w:rsid w:val="00D33DFA"/>
    <w:rsid w:val="00D33E96"/>
    <w:rsid w:val="00D34AA3"/>
    <w:rsid w:val="00D34C48"/>
    <w:rsid w:val="00D35FC1"/>
    <w:rsid w:val="00D361C0"/>
    <w:rsid w:val="00D3637F"/>
    <w:rsid w:val="00D3736C"/>
    <w:rsid w:val="00D400E7"/>
    <w:rsid w:val="00D401C3"/>
    <w:rsid w:val="00D40597"/>
    <w:rsid w:val="00D40669"/>
    <w:rsid w:val="00D41308"/>
    <w:rsid w:val="00D4169E"/>
    <w:rsid w:val="00D4218D"/>
    <w:rsid w:val="00D42796"/>
    <w:rsid w:val="00D428E6"/>
    <w:rsid w:val="00D42F2C"/>
    <w:rsid w:val="00D43150"/>
    <w:rsid w:val="00D43181"/>
    <w:rsid w:val="00D4352F"/>
    <w:rsid w:val="00D435BC"/>
    <w:rsid w:val="00D4389A"/>
    <w:rsid w:val="00D43A4C"/>
    <w:rsid w:val="00D44258"/>
    <w:rsid w:val="00D442DF"/>
    <w:rsid w:val="00D443AE"/>
    <w:rsid w:val="00D444AE"/>
    <w:rsid w:val="00D4458E"/>
    <w:rsid w:val="00D44828"/>
    <w:rsid w:val="00D45347"/>
    <w:rsid w:val="00D45670"/>
    <w:rsid w:val="00D458DC"/>
    <w:rsid w:val="00D45BB5"/>
    <w:rsid w:val="00D46441"/>
    <w:rsid w:val="00D477B5"/>
    <w:rsid w:val="00D47AF5"/>
    <w:rsid w:val="00D48AD7"/>
    <w:rsid w:val="00D51DED"/>
    <w:rsid w:val="00D51F8C"/>
    <w:rsid w:val="00D52A17"/>
    <w:rsid w:val="00D52CFC"/>
    <w:rsid w:val="00D530FB"/>
    <w:rsid w:val="00D548CF"/>
    <w:rsid w:val="00D5512E"/>
    <w:rsid w:val="00D5544A"/>
    <w:rsid w:val="00D559F1"/>
    <w:rsid w:val="00D55FF8"/>
    <w:rsid w:val="00D56646"/>
    <w:rsid w:val="00D56655"/>
    <w:rsid w:val="00D56922"/>
    <w:rsid w:val="00D57782"/>
    <w:rsid w:val="00D57FAD"/>
    <w:rsid w:val="00D61466"/>
    <w:rsid w:val="00D614C8"/>
    <w:rsid w:val="00D61B0F"/>
    <w:rsid w:val="00D61C30"/>
    <w:rsid w:val="00D624EB"/>
    <w:rsid w:val="00D62ED8"/>
    <w:rsid w:val="00D633FF"/>
    <w:rsid w:val="00D64D92"/>
    <w:rsid w:val="00D654A1"/>
    <w:rsid w:val="00D65DB0"/>
    <w:rsid w:val="00D66296"/>
    <w:rsid w:val="00D669D3"/>
    <w:rsid w:val="00D66B91"/>
    <w:rsid w:val="00D67A8E"/>
    <w:rsid w:val="00D7050E"/>
    <w:rsid w:val="00D706E8"/>
    <w:rsid w:val="00D7094A"/>
    <w:rsid w:val="00D70D7E"/>
    <w:rsid w:val="00D712CF"/>
    <w:rsid w:val="00D713CD"/>
    <w:rsid w:val="00D7196B"/>
    <w:rsid w:val="00D71B9D"/>
    <w:rsid w:val="00D71BD3"/>
    <w:rsid w:val="00D7220D"/>
    <w:rsid w:val="00D72B21"/>
    <w:rsid w:val="00D72CD8"/>
    <w:rsid w:val="00D74495"/>
    <w:rsid w:val="00D7572A"/>
    <w:rsid w:val="00D75A9F"/>
    <w:rsid w:val="00D76726"/>
    <w:rsid w:val="00D76B1B"/>
    <w:rsid w:val="00D76C92"/>
    <w:rsid w:val="00D76FA5"/>
    <w:rsid w:val="00D80245"/>
    <w:rsid w:val="00D81056"/>
    <w:rsid w:val="00D813D3"/>
    <w:rsid w:val="00D8157C"/>
    <w:rsid w:val="00D819B5"/>
    <w:rsid w:val="00D81BB1"/>
    <w:rsid w:val="00D82835"/>
    <w:rsid w:val="00D82A76"/>
    <w:rsid w:val="00D838AE"/>
    <w:rsid w:val="00D83C2B"/>
    <w:rsid w:val="00D84AED"/>
    <w:rsid w:val="00D851DF"/>
    <w:rsid w:val="00D85384"/>
    <w:rsid w:val="00D85842"/>
    <w:rsid w:val="00D8724F"/>
    <w:rsid w:val="00D8737D"/>
    <w:rsid w:val="00D875DC"/>
    <w:rsid w:val="00D87EFF"/>
    <w:rsid w:val="00D9082E"/>
    <w:rsid w:val="00D90922"/>
    <w:rsid w:val="00D90A6C"/>
    <w:rsid w:val="00D91036"/>
    <w:rsid w:val="00D91A36"/>
    <w:rsid w:val="00D91E07"/>
    <w:rsid w:val="00D91E5C"/>
    <w:rsid w:val="00D91EA1"/>
    <w:rsid w:val="00D9223F"/>
    <w:rsid w:val="00D92892"/>
    <w:rsid w:val="00D92963"/>
    <w:rsid w:val="00D93783"/>
    <w:rsid w:val="00D939F3"/>
    <w:rsid w:val="00D93DC6"/>
    <w:rsid w:val="00D94338"/>
    <w:rsid w:val="00D95053"/>
    <w:rsid w:val="00D95D8B"/>
    <w:rsid w:val="00D95E9D"/>
    <w:rsid w:val="00D96A46"/>
    <w:rsid w:val="00D97328"/>
    <w:rsid w:val="00D97A07"/>
    <w:rsid w:val="00D97A8A"/>
    <w:rsid w:val="00D97F19"/>
    <w:rsid w:val="00DA09E2"/>
    <w:rsid w:val="00DA0F28"/>
    <w:rsid w:val="00DA1158"/>
    <w:rsid w:val="00DA1907"/>
    <w:rsid w:val="00DA19DB"/>
    <w:rsid w:val="00DA1B31"/>
    <w:rsid w:val="00DA1C6C"/>
    <w:rsid w:val="00DA1E41"/>
    <w:rsid w:val="00DA1E71"/>
    <w:rsid w:val="00DA213F"/>
    <w:rsid w:val="00DA2B88"/>
    <w:rsid w:val="00DA334F"/>
    <w:rsid w:val="00DA3383"/>
    <w:rsid w:val="00DA3942"/>
    <w:rsid w:val="00DA3D04"/>
    <w:rsid w:val="00DA3D7E"/>
    <w:rsid w:val="00DA3FCD"/>
    <w:rsid w:val="00DA4291"/>
    <w:rsid w:val="00DA4906"/>
    <w:rsid w:val="00DA497D"/>
    <w:rsid w:val="00DA5917"/>
    <w:rsid w:val="00DA59E3"/>
    <w:rsid w:val="00DA5D5F"/>
    <w:rsid w:val="00DA6369"/>
    <w:rsid w:val="00DA6B9E"/>
    <w:rsid w:val="00DA7179"/>
    <w:rsid w:val="00DA773C"/>
    <w:rsid w:val="00DB1707"/>
    <w:rsid w:val="00DB1742"/>
    <w:rsid w:val="00DB19A2"/>
    <w:rsid w:val="00DB232E"/>
    <w:rsid w:val="00DB2C8C"/>
    <w:rsid w:val="00DB2F10"/>
    <w:rsid w:val="00DB33E8"/>
    <w:rsid w:val="00DB34D6"/>
    <w:rsid w:val="00DB3A49"/>
    <w:rsid w:val="00DB4B7E"/>
    <w:rsid w:val="00DB4FB5"/>
    <w:rsid w:val="00DB533A"/>
    <w:rsid w:val="00DB5883"/>
    <w:rsid w:val="00DB5944"/>
    <w:rsid w:val="00DB5AA3"/>
    <w:rsid w:val="00DB5BDB"/>
    <w:rsid w:val="00DB5E8E"/>
    <w:rsid w:val="00DC02D1"/>
    <w:rsid w:val="00DC090C"/>
    <w:rsid w:val="00DC1768"/>
    <w:rsid w:val="00DC1C98"/>
    <w:rsid w:val="00DC2597"/>
    <w:rsid w:val="00DC3A1F"/>
    <w:rsid w:val="00DC3C01"/>
    <w:rsid w:val="00DC49CF"/>
    <w:rsid w:val="00DC4B19"/>
    <w:rsid w:val="00DC52E3"/>
    <w:rsid w:val="00DC57BF"/>
    <w:rsid w:val="00DC58EE"/>
    <w:rsid w:val="00DC5BF0"/>
    <w:rsid w:val="00DC5C7D"/>
    <w:rsid w:val="00DC633C"/>
    <w:rsid w:val="00DC676B"/>
    <w:rsid w:val="00DC680A"/>
    <w:rsid w:val="00DC68FE"/>
    <w:rsid w:val="00DC6DF4"/>
    <w:rsid w:val="00DD028F"/>
    <w:rsid w:val="00DD03C7"/>
    <w:rsid w:val="00DD0591"/>
    <w:rsid w:val="00DD0613"/>
    <w:rsid w:val="00DD0658"/>
    <w:rsid w:val="00DD13B6"/>
    <w:rsid w:val="00DD1464"/>
    <w:rsid w:val="00DD1575"/>
    <w:rsid w:val="00DD16BD"/>
    <w:rsid w:val="00DD19EA"/>
    <w:rsid w:val="00DD1DEF"/>
    <w:rsid w:val="00DD2189"/>
    <w:rsid w:val="00DD3C82"/>
    <w:rsid w:val="00DD46DF"/>
    <w:rsid w:val="00DD47B6"/>
    <w:rsid w:val="00DD5668"/>
    <w:rsid w:val="00DD56FC"/>
    <w:rsid w:val="00DD57BC"/>
    <w:rsid w:val="00DD5F7A"/>
    <w:rsid w:val="00DD67E4"/>
    <w:rsid w:val="00DD7132"/>
    <w:rsid w:val="00DE10D8"/>
    <w:rsid w:val="00DE13C1"/>
    <w:rsid w:val="00DE192C"/>
    <w:rsid w:val="00DE1952"/>
    <w:rsid w:val="00DE1A4C"/>
    <w:rsid w:val="00DE21E3"/>
    <w:rsid w:val="00DE258D"/>
    <w:rsid w:val="00DE30EC"/>
    <w:rsid w:val="00DE3679"/>
    <w:rsid w:val="00DE4286"/>
    <w:rsid w:val="00DE44FA"/>
    <w:rsid w:val="00DE4C4C"/>
    <w:rsid w:val="00DE581D"/>
    <w:rsid w:val="00DE5B67"/>
    <w:rsid w:val="00DE5BE8"/>
    <w:rsid w:val="00DE5F8E"/>
    <w:rsid w:val="00DE642E"/>
    <w:rsid w:val="00DE6876"/>
    <w:rsid w:val="00DE695E"/>
    <w:rsid w:val="00DE73F7"/>
    <w:rsid w:val="00DF1352"/>
    <w:rsid w:val="00DF135E"/>
    <w:rsid w:val="00DF16FE"/>
    <w:rsid w:val="00DF18EF"/>
    <w:rsid w:val="00DF2410"/>
    <w:rsid w:val="00DF2F1D"/>
    <w:rsid w:val="00DF37D1"/>
    <w:rsid w:val="00DF39D9"/>
    <w:rsid w:val="00DF4100"/>
    <w:rsid w:val="00DF4251"/>
    <w:rsid w:val="00DF47A0"/>
    <w:rsid w:val="00DF49B6"/>
    <w:rsid w:val="00DF5DD7"/>
    <w:rsid w:val="00DF6250"/>
    <w:rsid w:val="00DF670D"/>
    <w:rsid w:val="00DF71C8"/>
    <w:rsid w:val="00DF765E"/>
    <w:rsid w:val="00DF7BFF"/>
    <w:rsid w:val="00DF7C3F"/>
    <w:rsid w:val="00E001C0"/>
    <w:rsid w:val="00E01829"/>
    <w:rsid w:val="00E023B4"/>
    <w:rsid w:val="00E0309D"/>
    <w:rsid w:val="00E039BD"/>
    <w:rsid w:val="00E03F25"/>
    <w:rsid w:val="00E04067"/>
    <w:rsid w:val="00E04781"/>
    <w:rsid w:val="00E04991"/>
    <w:rsid w:val="00E04D09"/>
    <w:rsid w:val="00E04FF3"/>
    <w:rsid w:val="00E0597A"/>
    <w:rsid w:val="00E06055"/>
    <w:rsid w:val="00E06470"/>
    <w:rsid w:val="00E06E03"/>
    <w:rsid w:val="00E0707A"/>
    <w:rsid w:val="00E07152"/>
    <w:rsid w:val="00E07251"/>
    <w:rsid w:val="00E10693"/>
    <w:rsid w:val="00E1231E"/>
    <w:rsid w:val="00E12655"/>
    <w:rsid w:val="00E12F65"/>
    <w:rsid w:val="00E130F3"/>
    <w:rsid w:val="00E13113"/>
    <w:rsid w:val="00E13211"/>
    <w:rsid w:val="00E13316"/>
    <w:rsid w:val="00E13569"/>
    <w:rsid w:val="00E13868"/>
    <w:rsid w:val="00E13B83"/>
    <w:rsid w:val="00E13E1B"/>
    <w:rsid w:val="00E1404A"/>
    <w:rsid w:val="00E145C2"/>
    <w:rsid w:val="00E147E7"/>
    <w:rsid w:val="00E149E2"/>
    <w:rsid w:val="00E149E7"/>
    <w:rsid w:val="00E16973"/>
    <w:rsid w:val="00E16CF4"/>
    <w:rsid w:val="00E1777B"/>
    <w:rsid w:val="00E179CF"/>
    <w:rsid w:val="00E17C52"/>
    <w:rsid w:val="00E206F5"/>
    <w:rsid w:val="00E20DC9"/>
    <w:rsid w:val="00E216BE"/>
    <w:rsid w:val="00E217D3"/>
    <w:rsid w:val="00E222DE"/>
    <w:rsid w:val="00E23230"/>
    <w:rsid w:val="00E241D2"/>
    <w:rsid w:val="00E24406"/>
    <w:rsid w:val="00E246FF"/>
    <w:rsid w:val="00E249C2"/>
    <w:rsid w:val="00E24EE0"/>
    <w:rsid w:val="00E24F09"/>
    <w:rsid w:val="00E274AE"/>
    <w:rsid w:val="00E275ED"/>
    <w:rsid w:val="00E27E2B"/>
    <w:rsid w:val="00E30894"/>
    <w:rsid w:val="00E30F47"/>
    <w:rsid w:val="00E30F77"/>
    <w:rsid w:val="00E31162"/>
    <w:rsid w:val="00E317FE"/>
    <w:rsid w:val="00E3181D"/>
    <w:rsid w:val="00E31C0A"/>
    <w:rsid w:val="00E322C8"/>
    <w:rsid w:val="00E32B64"/>
    <w:rsid w:val="00E35530"/>
    <w:rsid w:val="00E35CE7"/>
    <w:rsid w:val="00E360B8"/>
    <w:rsid w:val="00E368E4"/>
    <w:rsid w:val="00E36ED1"/>
    <w:rsid w:val="00E4014E"/>
    <w:rsid w:val="00E40478"/>
    <w:rsid w:val="00E409D3"/>
    <w:rsid w:val="00E41568"/>
    <w:rsid w:val="00E417CF"/>
    <w:rsid w:val="00E41BF1"/>
    <w:rsid w:val="00E41DB8"/>
    <w:rsid w:val="00E41EA1"/>
    <w:rsid w:val="00E41F7A"/>
    <w:rsid w:val="00E423A8"/>
    <w:rsid w:val="00E4252F"/>
    <w:rsid w:val="00E42809"/>
    <w:rsid w:val="00E431AF"/>
    <w:rsid w:val="00E4440E"/>
    <w:rsid w:val="00E4618B"/>
    <w:rsid w:val="00E46976"/>
    <w:rsid w:val="00E47722"/>
    <w:rsid w:val="00E479AB"/>
    <w:rsid w:val="00E479C0"/>
    <w:rsid w:val="00E50074"/>
    <w:rsid w:val="00E5034E"/>
    <w:rsid w:val="00E51112"/>
    <w:rsid w:val="00E51BC0"/>
    <w:rsid w:val="00E51F50"/>
    <w:rsid w:val="00E52247"/>
    <w:rsid w:val="00E53812"/>
    <w:rsid w:val="00E53B87"/>
    <w:rsid w:val="00E53CF5"/>
    <w:rsid w:val="00E54BBC"/>
    <w:rsid w:val="00E55A6A"/>
    <w:rsid w:val="00E566C3"/>
    <w:rsid w:val="00E5714E"/>
    <w:rsid w:val="00E575D6"/>
    <w:rsid w:val="00E57F20"/>
    <w:rsid w:val="00E609DC"/>
    <w:rsid w:val="00E6123B"/>
    <w:rsid w:val="00E61607"/>
    <w:rsid w:val="00E6185A"/>
    <w:rsid w:val="00E61D16"/>
    <w:rsid w:val="00E629E1"/>
    <w:rsid w:val="00E6321E"/>
    <w:rsid w:val="00E63564"/>
    <w:rsid w:val="00E637F9"/>
    <w:rsid w:val="00E63E75"/>
    <w:rsid w:val="00E64121"/>
    <w:rsid w:val="00E65125"/>
    <w:rsid w:val="00E651A6"/>
    <w:rsid w:val="00E65757"/>
    <w:rsid w:val="00E65DAC"/>
    <w:rsid w:val="00E661F9"/>
    <w:rsid w:val="00E6652A"/>
    <w:rsid w:val="00E66C82"/>
    <w:rsid w:val="00E67638"/>
    <w:rsid w:val="00E679E7"/>
    <w:rsid w:val="00E67ECC"/>
    <w:rsid w:val="00E70EDC"/>
    <w:rsid w:val="00E7184F"/>
    <w:rsid w:val="00E71AE8"/>
    <w:rsid w:val="00E71B2C"/>
    <w:rsid w:val="00E71B48"/>
    <w:rsid w:val="00E71F4C"/>
    <w:rsid w:val="00E726B4"/>
    <w:rsid w:val="00E726E3"/>
    <w:rsid w:val="00E72FFE"/>
    <w:rsid w:val="00E73333"/>
    <w:rsid w:val="00E737FB"/>
    <w:rsid w:val="00E73DED"/>
    <w:rsid w:val="00E73FB4"/>
    <w:rsid w:val="00E743FA"/>
    <w:rsid w:val="00E74DEB"/>
    <w:rsid w:val="00E7505A"/>
    <w:rsid w:val="00E75264"/>
    <w:rsid w:val="00E75B49"/>
    <w:rsid w:val="00E75C04"/>
    <w:rsid w:val="00E76194"/>
    <w:rsid w:val="00E76207"/>
    <w:rsid w:val="00E76B65"/>
    <w:rsid w:val="00E76DFA"/>
    <w:rsid w:val="00E7711F"/>
    <w:rsid w:val="00E7778D"/>
    <w:rsid w:val="00E778A9"/>
    <w:rsid w:val="00E80379"/>
    <w:rsid w:val="00E80560"/>
    <w:rsid w:val="00E8065B"/>
    <w:rsid w:val="00E80661"/>
    <w:rsid w:val="00E806B9"/>
    <w:rsid w:val="00E81058"/>
    <w:rsid w:val="00E81B06"/>
    <w:rsid w:val="00E81E31"/>
    <w:rsid w:val="00E81E39"/>
    <w:rsid w:val="00E82796"/>
    <w:rsid w:val="00E82C99"/>
    <w:rsid w:val="00E83C53"/>
    <w:rsid w:val="00E83EBE"/>
    <w:rsid w:val="00E8555F"/>
    <w:rsid w:val="00E85E95"/>
    <w:rsid w:val="00E8614C"/>
    <w:rsid w:val="00E86773"/>
    <w:rsid w:val="00E86966"/>
    <w:rsid w:val="00E86A2D"/>
    <w:rsid w:val="00E9049C"/>
    <w:rsid w:val="00E9097C"/>
    <w:rsid w:val="00E90A55"/>
    <w:rsid w:val="00E90E40"/>
    <w:rsid w:val="00E910DE"/>
    <w:rsid w:val="00E915AC"/>
    <w:rsid w:val="00E9168D"/>
    <w:rsid w:val="00E91A12"/>
    <w:rsid w:val="00E92088"/>
    <w:rsid w:val="00E9405E"/>
    <w:rsid w:val="00E944C7"/>
    <w:rsid w:val="00E94AA6"/>
    <w:rsid w:val="00E9532E"/>
    <w:rsid w:val="00E9574A"/>
    <w:rsid w:val="00E957D8"/>
    <w:rsid w:val="00E96824"/>
    <w:rsid w:val="00E96EC4"/>
    <w:rsid w:val="00EA024E"/>
    <w:rsid w:val="00EA08D7"/>
    <w:rsid w:val="00EA0D03"/>
    <w:rsid w:val="00EA1116"/>
    <w:rsid w:val="00EA1FE0"/>
    <w:rsid w:val="00EA20A2"/>
    <w:rsid w:val="00EA2C1E"/>
    <w:rsid w:val="00EA3813"/>
    <w:rsid w:val="00EA3E30"/>
    <w:rsid w:val="00EA414A"/>
    <w:rsid w:val="00EA43EA"/>
    <w:rsid w:val="00EA4951"/>
    <w:rsid w:val="00EA4B88"/>
    <w:rsid w:val="00EA4BB9"/>
    <w:rsid w:val="00EA53F2"/>
    <w:rsid w:val="00EA5699"/>
    <w:rsid w:val="00EA606E"/>
    <w:rsid w:val="00EA63DF"/>
    <w:rsid w:val="00EA67B4"/>
    <w:rsid w:val="00EA699F"/>
    <w:rsid w:val="00EA6FBB"/>
    <w:rsid w:val="00EA71DB"/>
    <w:rsid w:val="00EA7787"/>
    <w:rsid w:val="00EA7B4B"/>
    <w:rsid w:val="00EA7D70"/>
    <w:rsid w:val="00EB0EEA"/>
    <w:rsid w:val="00EB0F51"/>
    <w:rsid w:val="00EB108E"/>
    <w:rsid w:val="00EB1921"/>
    <w:rsid w:val="00EB2B2A"/>
    <w:rsid w:val="00EB38F2"/>
    <w:rsid w:val="00EB3935"/>
    <w:rsid w:val="00EB3C6D"/>
    <w:rsid w:val="00EB3F30"/>
    <w:rsid w:val="00EB40B0"/>
    <w:rsid w:val="00EB48D6"/>
    <w:rsid w:val="00EB496C"/>
    <w:rsid w:val="00EB5647"/>
    <w:rsid w:val="00EB59A1"/>
    <w:rsid w:val="00EB6092"/>
    <w:rsid w:val="00EB739D"/>
    <w:rsid w:val="00EB7FDB"/>
    <w:rsid w:val="00EC0C13"/>
    <w:rsid w:val="00EC1020"/>
    <w:rsid w:val="00EC127D"/>
    <w:rsid w:val="00EC1894"/>
    <w:rsid w:val="00EC1A53"/>
    <w:rsid w:val="00EC1A7F"/>
    <w:rsid w:val="00EC2FBA"/>
    <w:rsid w:val="00EC356E"/>
    <w:rsid w:val="00EC4762"/>
    <w:rsid w:val="00EC4851"/>
    <w:rsid w:val="00EC4BC0"/>
    <w:rsid w:val="00EC4DDD"/>
    <w:rsid w:val="00EC50F8"/>
    <w:rsid w:val="00EC5D94"/>
    <w:rsid w:val="00EC5E66"/>
    <w:rsid w:val="00EC5F3F"/>
    <w:rsid w:val="00EC702A"/>
    <w:rsid w:val="00EC7792"/>
    <w:rsid w:val="00ED056F"/>
    <w:rsid w:val="00ED0707"/>
    <w:rsid w:val="00ED0EEC"/>
    <w:rsid w:val="00ED0FD8"/>
    <w:rsid w:val="00ED10D3"/>
    <w:rsid w:val="00ED1478"/>
    <w:rsid w:val="00ED1B80"/>
    <w:rsid w:val="00ED204E"/>
    <w:rsid w:val="00ED20DC"/>
    <w:rsid w:val="00ED214C"/>
    <w:rsid w:val="00ED2333"/>
    <w:rsid w:val="00ED236D"/>
    <w:rsid w:val="00ED2956"/>
    <w:rsid w:val="00ED2FDD"/>
    <w:rsid w:val="00ED35FD"/>
    <w:rsid w:val="00ED4225"/>
    <w:rsid w:val="00ED45D4"/>
    <w:rsid w:val="00ED491C"/>
    <w:rsid w:val="00ED504D"/>
    <w:rsid w:val="00ED53EE"/>
    <w:rsid w:val="00ED626D"/>
    <w:rsid w:val="00ED6D04"/>
    <w:rsid w:val="00ED7AA8"/>
    <w:rsid w:val="00ED7B73"/>
    <w:rsid w:val="00ED7F10"/>
    <w:rsid w:val="00EE0053"/>
    <w:rsid w:val="00EE0699"/>
    <w:rsid w:val="00EE0936"/>
    <w:rsid w:val="00EE0C95"/>
    <w:rsid w:val="00EE13CE"/>
    <w:rsid w:val="00EE21A5"/>
    <w:rsid w:val="00EE2364"/>
    <w:rsid w:val="00EE33D8"/>
    <w:rsid w:val="00EE37D0"/>
    <w:rsid w:val="00EE3B4F"/>
    <w:rsid w:val="00EE4321"/>
    <w:rsid w:val="00EE5332"/>
    <w:rsid w:val="00EE5B6D"/>
    <w:rsid w:val="00EE5F5D"/>
    <w:rsid w:val="00EE7808"/>
    <w:rsid w:val="00EE7AD4"/>
    <w:rsid w:val="00EE7B0F"/>
    <w:rsid w:val="00EE7FDD"/>
    <w:rsid w:val="00EF03E7"/>
    <w:rsid w:val="00EF0B82"/>
    <w:rsid w:val="00EF0DC3"/>
    <w:rsid w:val="00EF1625"/>
    <w:rsid w:val="00EF17A2"/>
    <w:rsid w:val="00EF1D77"/>
    <w:rsid w:val="00EF4182"/>
    <w:rsid w:val="00EF4B3C"/>
    <w:rsid w:val="00EF5971"/>
    <w:rsid w:val="00EF6008"/>
    <w:rsid w:val="00EF6169"/>
    <w:rsid w:val="00EF6DD8"/>
    <w:rsid w:val="00EF7C7E"/>
    <w:rsid w:val="00F0094A"/>
    <w:rsid w:val="00F01B51"/>
    <w:rsid w:val="00F01C09"/>
    <w:rsid w:val="00F024F1"/>
    <w:rsid w:val="00F02B7C"/>
    <w:rsid w:val="00F02EC5"/>
    <w:rsid w:val="00F02F00"/>
    <w:rsid w:val="00F03419"/>
    <w:rsid w:val="00F0352F"/>
    <w:rsid w:val="00F038D7"/>
    <w:rsid w:val="00F03E7A"/>
    <w:rsid w:val="00F03F87"/>
    <w:rsid w:val="00F04CBE"/>
    <w:rsid w:val="00F05640"/>
    <w:rsid w:val="00F05DCC"/>
    <w:rsid w:val="00F06448"/>
    <w:rsid w:val="00F07390"/>
    <w:rsid w:val="00F07569"/>
    <w:rsid w:val="00F077FA"/>
    <w:rsid w:val="00F07B36"/>
    <w:rsid w:val="00F101B2"/>
    <w:rsid w:val="00F10A39"/>
    <w:rsid w:val="00F10E03"/>
    <w:rsid w:val="00F11463"/>
    <w:rsid w:val="00F11950"/>
    <w:rsid w:val="00F123A2"/>
    <w:rsid w:val="00F12421"/>
    <w:rsid w:val="00F1272E"/>
    <w:rsid w:val="00F1293E"/>
    <w:rsid w:val="00F135CA"/>
    <w:rsid w:val="00F138E9"/>
    <w:rsid w:val="00F139DB"/>
    <w:rsid w:val="00F142A6"/>
    <w:rsid w:val="00F14FB0"/>
    <w:rsid w:val="00F15BA2"/>
    <w:rsid w:val="00F15C30"/>
    <w:rsid w:val="00F16010"/>
    <w:rsid w:val="00F167EE"/>
    <w:rsid w:val="00F16E91"/>
    <w:rsid w:val="00F16EE7"/>
    <w:rsid w:val="00F17139"/>
    <w:rsid w:val="00F17854"/>
    <w:rsid w:val="00F17EB9"/>
    <w:rsid w:val="00F21187"/>
    <w:rsid w:val="00F22D7F"/>
    <w:rsid w:val="00F2313A"/>
    <w:rsid w:val="00F23C1D"/>
    <w:rsid w:val="00F23FC4"/>
    <w:rsid w:val="00F23FC9"/>
    <w:rsid w:val="00F24650"/>
    <w:rsid w:val="00F2503B"/>
    <w:rsid w:val="00F258B8"/>
    <w:rsid w:val="00F271BA"/>
    <w:rsid w:val="00F27755"/>
    <w:rsid w:val="00F279A5"/>
    <w:rsid w:val="00F27A88"/>
    <w:rsid w:val="00F27AEC"/>
    <w:rsid w:val="00F27F75"/>
    <w:rsid w:val="00F30190"/>
    <w:rsid w:val="00F3030F"/>
    <w:rsid w:val="00F30AAE"/>
    <w:rsid w:val="00F30C65"/>
    <w:rsid w:val="00F30F29"/>
    <w:rsid w:val="00F31217"/>
    <w:rsid w:val="00F31266"/>
    <w:rsid w:val="00F31411"/>
    <w:rsid w:val="00F315C4"/>
    <w:rsid w:val="00F325FE"/>
    <w:rsid w:val="00F32A13"/>
    <w:rsid w:val="00F32D69"/>
    <w:rsid w:val="00F332BE"/>
    <w:rsid w:val="00F3336D"/>
    <w:rsid w:val="00F33CC8"/>
    <w:rsid w:val="00F34663"/>
    <w:rsid w:val="00F34E07"/>
    <w:rsid w:val="00F351B4"/>
    <w:rsid w:val="00F356CE"/>
    <w:rsid w:val="00F3595B"/>
    <w:rsid w:val="00F3736E"/>
    <w:rsid w:val="00F3759E"/>
    <w:rsid w:val="00F375FE"/>
    <w:rsid w:val="00F379C4"/>
    <w:rsid w:val="00F41558"/>
    <w:rsid w:val="00F41BF8"/>
    <w:rsid w:val="00F42BC3"/>
    <w:rsid w:val="00F42C5F"/>
    <w:rsid w:val="00F42D9C"/>
    <w:rsid w:val="00F43651"/>
    <w:rsid w:val="00F43BF2"/>
    <w:rsid w:val="00F443F0"/>
    <w:rsid w:val="00F4479C"/>
    <w:rsid w:val="00F44952"/>
    <w:rsid w:val="00F453B4"/>
    <w:rsid w:val="00F45866"/>
    <w:rsid w:val="00F45E12"/>
    <w:rsid w:val="00F470D5"/>
    <w:rsid w:val="00F47202"/>
    <w:rsid w:val="00F474C3"/>
    <w:rsid w:val="00F502B3"/>
    <w:rsid w:val="00F51A08"/>
    <w:rsid w:val="00F52869"/>
    <w:rsid w:val="00F52D6E"/>
    <w:rsid w:val="00F530A4"/>
    <w:rsid w:val="00F53278"/>
    <w:rsid w:val="00F533C1"/>
    <w:rsid w:val="00F53654"/>
    <w:rsid w:val="00F537D8"/>
    <w:rsid w:val="00F541C9"/>
    <w:rsid w:val="00F542AC"/>
    <w:rsid w:val="00F543E0"/>
    <w:rsid w:val="00F5541C"/>
    <w:rsid w:val="00F557ED"/>
    <w:rsid w:val="00F55B72"/>
    <w:rsid w:val="00F56164"/>
    <w:rsid w:val="00F561D9"/>
    <w:rsid w:val="00F577B8"/>
    <w:rsid w:val="00F57867"/>
    <w:rsid w:val="00F579B1"/>
    <w:rsid w:val="00F60125"/>
    <w:rsid w:val="00F607BB"/>
    <w:rsid w:val="00F61197"/>
    <w:rsid w:val="00F62177"/>
    <w:rsid w:val="00F627D5"/>
    <w:rsid w:val="00F628C8"/>
    <w:rsid w:val="00F62BE0"/>
    <w:rsid w:val="00F62EC5"/>
    <w:rsid w:val="00F63848"/>
    <w:rsid w:val="00F63856"/>
    <w:rsid w:val="00F63F30"/>
    <w:rsid w:val="00F64241"/>
    <w:rsid w:val="00F64244"/>
    <w:rsid w:val="00F643CF"/>
    <w:rsid w:val="00F64D94"/>
    <w:rsid w:val="00F65319"/>
    <w:rsid w:val="00F6537E"/>
    <w:rsid w:val="00F65B36"/>
    <w:rsid w:val="00F65E7B"/>
    <w:rsid w:val="00F660C3"/>
    <w:rsid w:val="00F664AF"/>
    <w:rsid w:val="00F66839"/>
    <w:rsid w:val="00F66891"/>
    <w:rsid w:val="00F66966"/>
    <w:rsid w:val="00F66F96"/>
    <w:rsid w:val="00F67262"/>
    <w:rsid w:val="00F67388"/>
    <w:rsid w:val="00F677AE"/>
    <w:rsid w:val="00F679BF"/>
    <w:rsid w:val="00F70A3D"/>
    <w:rsid w:val="00F71243"/>
    <w:rsid w:val="00F715FB"/>
    <w:rsid w:val="00F7217E"/>
    <w:rsid w:val="00F72485"/>
    <w:rsid w:val="00F728C1"/>
    <w:rsid w:val="00F72E82"/>
    <w:rsid w:val="00F72EB1"/>
    <w:rsid w:val="00F7336E"/>
    <w:rsid w:val="00F73852"/>
    <w:rsid w:val="00F73B1F"/>
    <w:rsid w:val="00F74D04"/>
    <w:rsid w:val="00F74FE9"/>
    <w:rsid w:val="00F751B4"/>
    <w:rsid w:val="00F75CBA"/>
    <w:rsid w:val="00F762A7"/>
    <w:rsid w:val="00F76D00"/>
    <w:rsid w:val="00F76DB7"/>
    <w:rsid w:val="00F770AD"/>
    <w:rsid w:val="00F7738E"/>
    <w:rsid w:val="00F773CD"/>
    <w:rsid w:val="00F80179"/>
    <w:rsid w:val="00F801F1"/>
    <w:rsid w:val="00F808D7"/>
    <w:rsid w:val="00F8150B"/>
    <w:rsid w:val="00F823BF"/>
    <w:rsid w:val="00F82FAE"/>
    <w:rsid w:val="00F834FF"/>
    <w:rsid w:val="00F8397A"/>
    <w:rsid w:val="00F83EBD"/>
    <w:rsid w:val="00F847C3"/>
    <w:rsid w:val="00F84ABC"/>
    <w:rsid w:val="00F84B87"/>
    <w:rsid w:val="00F851D7"/>
    <w:rsid w:val="00F861BA"/>
    <w:rsid w:val="00F861D5"/>
    <w:rsid w:val="00F86383"/>
    <w:rsid w:val="00F866A3"/>
    <w:rsid w:val="00F86E4F"/>
    <w:rsid w:val="00F879D2"/>
    <w:rsid w:val="00F87AA3"/>
    <w:rsid w:val="00F87AA7"/>
    <w:rsid w:val="00F90096"/>
    <w:rsid w:val="00F9099C"/>
    <w:rsid w:val="00F916AC"/>
    <w:rsid w:val="00F91F0C"/>
    <w:rsid w:val="00F92855"/>
    <w:rsid w:val="00F92A3B"/>
    <w:rsid w:val="00F93035"/>
    <w:rsid w:val="00F941DB"/>
    <w:rsid w:val="00F945D7"/>
    <w:rsid w:val="00F9523F"/>
    <w:rsid w:val="00F95316"/>
    <w:rsid w:val="00F95B68"/>
    <w:rsid w:val="00F95E18"/>
    <w:rsid w:val="00F973B1"/>
    <w:rsid w:val="00F9756F"/>
    <w:rsid w:val="00F97DD6"/>
    <w:rsid w:val="00FA03D9"/>
    <w:rsid w:val="00FA183A"/>
    <w:rsid w:val="00FA18DC"/>
    <w:rsid w:val="00FA1CDD"/>
    <w:rsid w:val="00FA24C3"/>
    <w:rsid w:val="00FA2C61"/>
    <w:rsid w:val="00FA3503"/>
    <w:rsid w:val="00FA3ABE"/>
    <w:rsid w:val="00FA3CFC"/>
    <w:rsid w:val="00FA520E"/>
    <w:rsid w:val="00FA52BB"/>
    <w:rsid w:val="00FA54C8"/>
    <w:rsid w:val="00FA55E0"/>
    <w:rsid w:val="00FA594A"/>
    <w:rsid w:val="00FA61F4"/>
    <w:rsid w:val="00FA623A"/>
    <w:rsid w:val="00FA63A0"/>
    <w:rsid w:val="00FA6661"/>
    <w:rsid w:val="00FA69F3"/>
    <w:rsid w:val="00FA7388"/>
    <w:rsid w:val="00FA7466"/>
    <w:rsid w:val="00FA7973"/>
    <w:rsid w:val="00FA7982"/>
    <w:rsid w:val="00FA7BB5"/>
    <w:rsid w:val="00FB08F7"/>
    <w:rsid w:val="00FB0D5A"/>
    <w:rsid w:val="00FB0E5F"/>
    <w:rsid w:val="00FB10CD"/>
    <w:rsid w:val="00FB2C4E"/>
    <w:rsid w:val="00FB3403"/>
    <w:rsid w:val="00FB372F"/>
    <w:rsid w:val="00FB3C02"/>
    <w:rsid w:val="00FB4C75"/>
    <w:rsid w:val="00FB4FD2"/>
    <w:rsid w:val="00FB513B"/>
    <w:rsid w:val="00FB52CD"/>
    <w:rsid w:val="00FB54D5"/>
    <w:rsid w:val="00FB5FC7"/>
    <w:rsid w:val="00FB67CE"/>
    <w:rsid w:val="00FB70ED"/>
    <w:rsid w:val="00FB73CF"/>
    <w:rsid w:val="00FB7400"/>
    <w:rsid w:val="00FB789B"/>
    <w:rsid w:val="00FC06F1"/>
    <w:rsid w:val="00FC0850"/>
    <w:rsid w:val="00FC0892"/>
    <w:rsid w:val="00FC0970"/>
    <w:rsid w:val="00FC0CC8"/>
    <w:rsid w:val="00FC154C"/>
    <w:rsid w:val="00FC1BD6"/>
    <w:rsid w:val="00FC234E"/>
    <w:rsid w:val="00FC2A1E"/>
    <w:rsid w:val="00FC2A77"/>
    <w:rsid w:val="00FC2ABE"/>
    <w:rsid w:val="00FC2C77"/>
    <w:rsid w:val="00FC2F8E"/>
    <w:rsid w:val="00FC35BD"/>
    <w:rsid w:val="00FC3F2A"/>
    <w:rsid w:val="00FC4A6E"/>
    <w:rsid w:val="00FC5502"/>
    <w:rsid w:val="00FC5595"/>
    <w:rsid w:val="00FC69C5"/>
    <w:rsid w:val="00FC6F80"/>
    <w:rsid w:val="00FC7723"/>
    <w:rsid w:val="00FC7D6E"/>
    <w:rsid w:val="00FD0593"/>
    <w:rsid w:val="00FD083A"/>
    <w:rsid w:val="00FD0D4E"/>
    <w:rsid w:val="00FD0E28"/>
    <w:rsid w:val="00FD157D"/>
    <w:rsid w:val="00FD1784"/>
    <w:rsid w:val="00FD1C87"/>
    <w:rsid w:val="00FD2458"/>
    <w:rsid w:val="00FD2B36"/>
    <w:rsid w:val="00FD3A10"/>
    <w:rsid w:val="00FD5B74"/>
    <w:rsid w:val="00FD5FCD"/>
    <w:rsid w:val="00FD61AE"/>
    <w:rsid w:val="00FD6F7B"/>
    <w:rsid w:val="00FD702B"/>
    <w:rsid w:val="00FD749D"/>
    <w:rsid w:val="00FD75A6"/>
    <w:rsid w:val="00FD7DB5"/>
    <w:rsid w:val="00FE0F86"/>
    <w:rsid w:val="00FE1972"/>
    <w:rsid w:val="00FE1D79"/>
    <w:rsid w:val="00FE2243"/>
    <w:rsid w:val="00FE2704"/>
    <w:rsid w:val="00FE2861"/>
    <w:rsid w:val="00FE2B4E"/>
    <w:rsid w:val="00FE2F0D"/>
    <w:rsid w:val="00FE31D9"/>
    <w:rsid w:val="00FE31E6"/>
    <w:rsid w:val="00FE323C"/>
    <w:rsid w:val="00FE36FB"/>
    <w:rsid w:val="00FE396E"/>
    <w:rsid w:val="00FE3CBA"/>
    <w:rsid w:val="00FE42F4"/>
    <w:rsid w:val="00FE4722"/>
    <w:rsid w:val="00FE47C5"/>
    <w:rsid w:val="00FE4FBA"/>
    <w:rsid w:val="00FE60DE"/>
    <w:rsid w:val="00FE66FA"/>
    <w:rsid w:val="00FE687F"/>
    <w:rsid w:val="00FE6989"/>
    <w:rsid w:val="00FE6A68"/>
    <w:rsid w:val="00FE6BF4"/>
    <w:rsid w:val="00FE79FD"/>
    <w:rsid w:val="00FE7B33"/>
    <w:rsid w:val="00FE7DCC"/>
    <w:rsid w:val="00FE7F69"/>
    <w:rsid w:val="00FF0877"/>
    <w:rsid w:val="00FF173A"/>
    <w:rsid w:val="00FF1A07"/>
    <w:rsid w:val="00FF1D7B"/>
    <w:rsid w:val="00FF25F6"/>
    <w:rsid w:val="00FF3051"/>
    <w:rsid w:val="00FF30E2"/>
    <w:rsid w:val="00FF3AED"/>
    <w:rsid w:val="00FF3E2E"/>
    <w:rsid w:val="00FF41E8"/>
    <w:rsid w:val="00FF4306"/>
    <w:rsid w:val="00FF46D7"/>
    <w:rsid w:val="00FF484E"/>
    <w:rsid w:val="00FF55CB"/>
    <w:rsid w:val="00FF5D54"/>
    <w:rsid w:val="00FF5F2A"/>
    <w:rsid w:val="00FF71B2"/>
    <w:rsid w:val="00FF77FD"/>
    <w:rsid w:val="00FF7B9E"/>
    <w:rsid w:val="00FF7E64"/>
    <w:rsid w:val="00FF7FA5"/>
    <w:rsid w:val="00FF7FAC"/>
    <w:rsid w:val="0105F1EB"/>
    <w:rsid w:val="01924E7B"/>
    <w:rsid w:val="01AC5FD8"/>
    <w:rsid w:val="01E710EE"/>
    <w:rsid w:val="0222760D"/>
    <w:rsid w:val="02A5FF01"/>
    <w:rsid w:val="02C3B9EA"/>
    <w:rsid w:val="03419847"/>
    <w:rsid w:val="03660E32"/>
    <w:rsid w:val="042D594D"/>
    <w:rsid w:val="0474989D"/>
    <w:rsid w:val="049475AA"/>
    <w:rsid w:val="04A7031B"/>
    <w:rsid w:val="04B45B4B"/>
    <w:rsid w:val="04B97FA0"/>
    <w:rsid w:val="04D9F9C5"/>
    <w:rsid w:val="04FE35FF"/>
    <w:rsid w:val="055003AF"/>
    <w:rsid w:val="055B7D27"/>
    <w:rsid w:val="05CA1947"/>
    <w:rsid w:val="06204075"/>
    <w:rsid w:val="0629B9EF"/>
    <w:rsid w:val="0633AAA2"/>
    <w:rsid w:val="068F942E"/>
    <w:rsid w:val="06904E6E"/>
    <w:rsid w:val="0692BB75"/>
    <w:rsid w:val="06D80257"/>
    <w:rsid w:val="06EC82B5"/>
    <w:rsid w:val="071D03D2"/>
    <w:rsid w:val="07909165"/>
    <w:rsid w:val="07C88A97"/>
    <w:rsid w:val="07CA2D9C"/>
    <w:rsid w:val="07CB5422"/>
    <w:rsid w:val="086703A6"/>
    <w:rsid w:val="087F75F7"/>
    <w:rsid w:val="092A4C3D"/>
    <w:rsid w:val="0960C339"/>
    <w:rsid w:val="09A15FE4"/>
    <w:rsid w:val="09AE9D23"/>
    <w:rsid w:val="09C6A479"/>
    <w:rsid w:val="0A39CB8A"/>
    <w:rsid w:val="0ACB414C"/>
    <w:rsid w:val="0AE09F70"/>
    <w:rsid w:val="0B2C9163"/>
    <w:rsid w:val="0B302C1F"/>
    <w:rsid w:val="0B3315E4"/>
    <w:rsid w:val="0B532559"/>
    <w:rsid w:val="0B5475CA"/>
    <w:rsid w:val="0B5645A5"/>
    <w:rsid w:val="0B649FE9"/>
    <w:rsid w:val="0B7797F6"/>
    <w:rsid w:val="0BA4085A"/>
    <w:rsid w:val="0BA7BD96"/>
    <w:rsid w:val="0BB7F359"/>
    <w:rsid w:val="0C51C34D"/>
    <w:rsid w:val="0C6AA1C9"/>
    <w:rsid w:val="0C6DFAD5"/>
    <w:rsid w:val="0D0647F2"/>
    <w:rsid w:val="0D11F0DD"/>
    <w:rsid w:val="0D3A74C9"/>
    <w:rsid w:val="0D8641DF"/>
    <w:rsid w:val="0DB5361F"/>
    <w:rsid w:val="0DE6AC02"/>
    <w:rsid w:val="0E21CBE7"/>
    <w:rsid w:val="0E315BDD"/>
    <w:rsid w:val="0E7E0F10"/>
    <w:rsid w:val="0EF6FD22"/>
    <w:rsid w:val="0F2672E8"/>
    <w:rsid w:val="0FDF78D0"/>
    <w:rsid w:val="0FE7CE11"/>
    <w:rsid w:val="0FF19AF5"/>
    <w:rsid w:val="1067D373"/>
    <w:rsid w:val="109CDCE3"/>
    <w:rsid w:val="10AFF43E"/>
    <w:rsid w:val="10BC7E58"/>
    <w:rsid w:val="10EE17B1"/>
    <w:rsid w:val="10EFF1CD"/>
    <w:rsid w:val="114B8984"/>
    <w:rsid w:val="11653F18"/>
    <w:rsid w:val="119307D6"/>
    <w:rsid w:val="11F3EBB4"/>
    <w:rsid w:val="12601866"/>
    <w:rsid w:val="128B850B"/>
    <w:rsid w:val="131AB2A8"/>
    <w:rsid w:val="13256068"/>
    <w:rsid w:val="13335444"/>
    <w:rsid w:val="13858932"/>
    <w:rsid w:val="140944C4"/>
    <w:rsid w:val="143F59F4"/>
    <w:rsid w:val="145726B4"/>
    <w:rsid w:val="149417E0"/>
    <w:rsid w:val="149C4A50"/>
    <w:rsid w:val="150CD026"/>
    <w:rsid w:val="1526476B"/>
    <w:rsid w:val="155C0EAD"/>
    <w:rsid w:val="155D798A"/>
    <w:rsid w:val="159B5D00"/>
    <w:rsid w:val="162DAD6B"/>
    <w:rsid w:val="16B36313"/>
    <w:rsid w:val="16CC9F5E"/>
    <w:rsid w:val="16CE959A"/>
    <w:rsid w:val="1751311A"/>
    <w:rsid w:val="1760E84D"/>
    <w:rsid w:val="17759C51"/>
    <w:rsid w:val="1776FAB6"/>
    <w:rsid w:val="17B69F68"/>
    <w:rsid w:val="17C3DA31"/>
    <w:rsid w:val="17D0B7CE"/>
    <w:rsid w:val="17E3847D"/>
    <w:rsid w:val="1815E18E"/>
    <w:rsid w:val="1828F78D"/>
    <w:rsid w:val="1862D2C7"/>
    <w:rsid w:val="1874E980"/>
    <w:rsid w:val="18AD4B44"/>
    <w:rsid w:val="190E89C0"/>
    <w:rsid w:val="19345002"/>
    <w:rsid w:val="19904D20"/>
    <w:rsid w:val="19B13588"/>
    <w:rsid w:val="19BAA6AF"/>
    <w:rsid w:val="19E76743"/>
    <w:rsid w:val="1A91F689"/>
    <w:rsid w:val="1ABDEB0A"/>
    <w:rsid w:val="1AD2F21C"/>
    <w:rsid w:val="1B62C6B2"/>
    <w:rsid w:val="1B86FF74"/>
    <w:rsid w:val="1BCD72AA"/>
    <w:rsid w:val="1C5003D5"/>
    <w:rsid w:val="1CD42F98"/>
    <w:rsid w:val="1CF29322"/>
    <w:rsid w:val="1D0BA547"/>
    <w:rsid w:val="1D0E0AF0"/>
    <w:rsid w:val="1D79651D"/>
    <w:rsid w:val="1D9581D7"/>
    <w:rsid w:val="1DD24881"/>
    <w:rsid w:val="1E487CBB"/>
    <w:rsid w:val="1E65AC13"/>
    <w:rsid w:val="1E6A990D"/>
    <w:rsid w:val="1E6B6024"/>
    <w:rsid w:val="1E80F29D"/>
    <w:rsid w:val="1EA8643F"/>
    <w:rsid w:val="1EABF7B7"/>
    <w:rsid w:val="1F820881"/>
    <w:rsid w:val="1F960477"/>
    <w:rsid w:val="1FAA09AC"/>
    <w:rsid w:val="1FC7038A"/>
    <w:rsid w:val="1FE18C2A"/>
    <w:rsid w:val="20782F17"/>
    <w:rsid w:val="207F978A"/>
    <w:rsid w:val="2089F57E"/>
    <w:rsid w:val="20905B07"/>
    <w:rsid w:val="2095B3D4"/>
    <w:rsid w:val="20C1B620"/>
    <w:rsid w:val="20E734DA"/>
    <w:rsid w:val="2122E520"/>
    <w:rsid w:val="214F932B"/>
    <w:rsid w:val="219C2EA4"/>
    <w:rsid w:val="21DF6D89"/>
    <w:rsid w:val="21EA56C2"/>
    <w:rsid w:val="21EC7777"/>
    <w:rsid w:val="2207A72A"/>
    <w:rsid w:val="220E497E"/>
    <w:rsid w:val="22322A58"/>
    <w:rsid w:val="2279C40B"/>
    <w:rsid w:val="22809E15"/>
    <w:rsid w:val="22ACC8A7"/>
    <w:rsid w:val="230E6567"/>
    <w:rsid w:val="2317E63C"/>
    <w:rsid w:val="2392BE01"/>
    <w:rsid w:val="239F6D37"/>
    <w:rsid w:val="23CDFAB9"/>
    <w:rsid w:val="24273E4B"/>
    <w:rsid w:val="242B89D1"/>
    <w:rsid w:val="2454CFF5"/>
    <w:rsid w:val="2485709B"/>
    <w:rsid w:val="24B6665F"/>
    <w:rsid w:val="254D070E"/>
    <w:rsid w:val="255D25CC"/>
    <w:rsid w:val="255E39AB"/>
    <w:rsid w:val="25930C64"/>
    <w:rsid w:val="263BA454"/>
    <w:rsid w:val="263CC237"/>
    <w:rsid w:val="2656FD06"/>
    <w:rsid w:val="267EC807"/>
    <w:rsid w:val="2680015A"/>
    <w:rsid w:val="26E6216E"/>
    <w:rsid w:val="27059B7B"/>
    <w:rsid w:val="2710507F"/>
    <w:rsid w:val="2745BA92"/>
    <w:rsid w:val="2774FB90"/>
    <w:rsid w:val="27AEAB20"/>
    <w:rsid w:val="2830FD86"/>
    <w:rsid w:val="28A34E73"/>
    <w:rsid w:val="28A538CA"/>
    <w:rsid w:val="2906A746"/>
    <w:rsid w:val="291C2F4E"/>
    <w:rsid w:val="2948D3E6"/>
    <w:rsid w:val="294F0CA0"/>
    <w:rsid w:val="297598B3"/>
    <w:rsid w:val="29F6D452"/>
    <w:rsid w:val="2A18509B"/>
    <w:rsid w:val="2A50F78F"/>
    <w:rsid w:val="2AB56E6A"/>
    <w:rsid w:val="2B8AD445"/>
    <w:rsid w:val="2C55B613"/>
    <w:rsid w:val="2C72C616"/>
    <w:rsid w:val="2CA6166D"/>
    <w:rsid w:val="2D129712"/>
    <w:rsid w:val="2DA379AB"/>
    <w:rsid w:val="2DB7C0E2"/>
    <w:rsid w:val="2DC19B3D"/>
    <w:rsid w:val="2DD84B2F"/>
    <w:rsid w:val="2E27BBF9"/>
    <w:rsid w:val="2E489114"/>
    <w:rsid w:val="2E8F4BC4"/>
    <w:rsid w:val="2F539143"/>
    <w:rsid w:val="2F68009A"/>
    <w:rsid w:val="2F72225C"/>
    <w:rsid w:val="3048EAC2"/>
    <w:rsid w:val="304C93C6"/>
    <w:rsid w:val="306B82E1"/>
    <w:rsid w:val="30A710B6"/>
    <w:rsid w:val="30C4772E"/>
    <w:rsid w:val="3118A5CF"/>
    <w:rsid w:val="314B3DDE"/>
    <w:rsid w:val="3169BEC1"/>
    <w:rsid w:val="31A9CE6B"/>
    <w:rsid w:val="31B975AB"/>
    <w:rsid w:val="31D56126"/>
    <w:rsid w:val="32959B5B"/>
    <w:rsid w:val="33B07000"/>
    <w:rsid w:val="33BAA232"/>
    <w:rsid w:val="34120E29"/>
    <w:rsid w:val="345C56E8"/>
    <w:rsid w:val="34AB6F58"/>
    <w:rsid w:val="34B22229"/>
    <w:rsid w:val="34CC38FA"/>
    <w:rsid w:val="34CFA776"/>
    <w:rsid w:val="3501908C"/>
    <w:rsid w:val="35198D90"/>
    <w:rsid w:val="35879CA0"/>
    <w:rsid w:val="35D3D4D2"/>
    <w:rsid w:val="365FC93C"/>
    <w:rsid w:val="3698AF2B"/>
    <w:rsid w:val="36E7794A"/>
    <w:rsid w:val="373E4C6D"/>
    <w:rsid w:val="37BA6494"/>
    <w:rsid w:val="37C83A4B"/>
    <w:rsid w:val="3862F8BB"/>
    <w:rsid w:val="38A6A6FB"/>
    <w:rsid w:val="38A7EFAA"/>
    <w:rsid w:val="38D614D8"/>
    <w:rsid w:val="38D71DD3"/>
    <w:rsid w:val="396988CA"/>
    <w:rsid w:val="39C6ED0B"/>
    <w:rsid w:val="39E0ECCA"/>
    <w:rsid w:val="3A001522"/>
    <w:rsid w:val="3A7B04E2"/>
    <w:rsid w:val="3AA01BAC"/>
    <w:rsid w:val="3AE7566E"/>
    <w:rsid w:val="3B55F275"/>
    <w:rsid w:val="3B6E6B9A"/>
    <w:rsid w:val="3B9167D7"/>
    <w:rsid w:val="3C0B19F5"/>
    <w:rsid w:val="3C26C895"/>
    <w:rsid w:val="3CD87313"/>
    <w:rsid w:val="3CE26327"/>
    <w:rsid w:val="3D1D14E1"/>
    <w:rsid w:val="3D3CAB0C"/>
    <w:rsid w:val="3D48427E"/>
    <w:rsid w:val="3D9342CB"/>
    <w:rsid w:val="3DCF9FAB"/>
    <w:rsid w:val="3DECAC2D"/>
    <w:rsid w:val="3DEE8984"/>
    <w:rsid w:val="3E15250C"/>
    <w:rsid w:val="3E76DF57"/>
    <w:rsid w:val="3E90B042"/>
    <w:rsid w:val="3F00B71E"/>
    <w:rsid w:val="3F2284C7"/>
    <w:rsid w:val="3F25ED38"/>
    <w:rsid w:val="3F4D5EDA"/>
    <w:rsid w:val="3F8F7E93"/>
    <w:rsid w:val="3F92F1A4"/>
    <w:rsid w:val="3FEBF089"/>
    <w:rsid w:val="3FEDD606"/>
    <w:rsid w:val="3FF5A441"/>
    <w:rsid w:val="4013DA16"/>
    <w:rsid w:val="403C139E"/>
    <w:rsid w:val="404533BF"/>
    <w:rsid w:val="41245E88"/>
    <w:rsid w:val="41312F04"/>
    <w:rsid w:val="413B5CA2"/>
    <w:rsid w:val="41481E7D"/>
    <w:rsid w:val="41576296"/>
    <w:rsid w:val="41E5F7A8"/>
    <w:rsid w:val="422110CA"/>
    <w:rsid w:val="423037FE"/>
    <w:rsid w:val="4273DCD8"/>
    <w:rsid w:val="429B2443"/>
    <w:rsid w:val="42ACCDA6"/>
    <w:rsid w:val="42C8F8ED"/>
    <w:rsid w:val="42DC5AAA"/>
    <w:rsid w:val="42FE356C"/>
    <w:rsid w:val="4319B109"/>
    <w:rsid w:val="43289F91"/>
    <w:rsid w:val="43336941"/>
    <w:rsid w:val="437F8903"/>
    <w:rsid w:val="43E40BF4"/>
    <w:rsid w:val="44105016"/>
    <w:rsid w:val="4435BAD8"/>
    <w:rsid w:val="4465C6EC"/>
    <w:rsid w:val="447B99AD"/>
    <w:rsid w:val="447FBF3F"/>
    <w:rsid w:val="44886554"/>
    <w:rsid w:val="44B5816A"/>
    <w:rsid w:val="44B76A81"/>
    <w:rsid w:val="44CD5C43"/>
    <w:rsid w:val="44E010F2"/>
    <w:rsid w:val="44E0DB3B"/>
    <w:rsid w:val="45006615"/>
    <w:rsid w:val="450C8A72"/>
    <w:rsid w:val="459CA2F3"/>
    <w:rsid w:val="460FE12F"/>
    <w:rsid w:val="4615B2E6"/>
    <w:rsid w:val="461D9371"/>
    <w:rsid w:val="4621CC88"/>
    <w:rsid w:val="462A4559"/>
    <w:rsid w:val="468582CB"/>
    <w:rsid w:val="4690DA60"/>
    <w:rsid w:val="4757D947"/>
    <w:rsid w:val="479698B8"/>
    <w:rsid w:val="47971A38"/>
    <w:rsid w:val="484FC2DB"/>
    <w:rsid w:val="4864DDBB"/>
    <w:rsid w:val="48AB41B6"/>
    <w:rsid w:val="48AF3BD3"/>
    <w:rsid w:val="48CAB949"/>
    <w:rsid w:val="490D96DA"/>
    <w:rsid w:val="491F2F51"/>
    <w:rsid w:val="494C5D1E"/>
    <w:rsid w:val="497768C8"/>
    <w:rsid w:val="499A6ACD"/>
    <w:rsid w:val="49B8E4BE"/>
    <w:rsid w:val="49BAE995"/>
    <w:rsid w:val="49E5C455"/>
    <w:rsid w:val="4A10FDE6"/>
    <w:rsid w:val="4A3C1172"/>
    <w:rsid w:val="4AA32E3A"/>
    <w:rsid w:val="4AFA1D82"/>
    <w:rsid w:val="4B032387"/>
    <w:rsid w:val="4B5C573F"/>
    <w:rsid w:val="4B72D21B"/>
    <w:rsid w:val="4B9A8B10"/>
    <w:rsid w:val="4BD39196"/>
    <w:rsid w:val="4C36FD3E"/>
    <w:rsid w:val="4D4DE5C4"/>
    <w:rsid w:val="4D6E48EF"/>
    <w:rsid w:val="4D91937E"/>
    <w:rsid w:val="4DA34088"/>
    <w:rsid w:val="4DAA5B93"/>
    <w:rsid w:val="4DC12FE0"/>
    <w:rsid w:val="4DC8BEC5"/>
    <w:rsid w:val="4DFEDE00"/>
    <w:rsid w:val="4E636DF7"/>
    <w:rsid w:val="4EA954F2"/>
    <w:rsid w:val="4F0420B4"/>
    <w:rsid w:val="4F1F2790"/>
    <w:rsid w:val="4F53484F"/>
    <w:rsid w:val="4F5FC861"/>
    <w:rsid w:val="4FBF7D89"/>
    <w:rsid w:val="5028407E"/>
    <w:rsid w:val="502FC862"/>
    <w:rsid w:val="5090E74B"/>
    <w:rsid w:val="5130B152"/>
    <w:rsid w:val="514D1D98"/>
    <w:rsid w:val="5171B57F"/>
    <w:rsid w:val="51D0BD71"/>
    <w:rsid w:val="5242B1E2"/>
    <w:rsid w:val="52C65A80"/>
    <w:rsid w:val="52E3AE15"/>
    <w:rsid w:val="52EC2111"/>
    <w:rsid w:val="5331686D"/>
    <w:rsid w:val="544348AB"/>
    <w:rsid w:val="547176DC"/>
    <w:rsid w:val="547C1813"/>
    <w:rsid w:val="549A618A"/>
    <w:rsid w:val="54F3B570"/>
    <w:rsid w:val="555AABFC"/>
    <w:rsid w:val="55B1B819"/>
    <w:rsid w:val="55FC2CB9"/>
    <w:rsid w:val="5618E7AA"/>
    <w:rsid w:val="566259EF"/>
    <w:rsid w:val="568211A3"/>
    <w:rsid w:val="56C583BD"/>
    <w:rsid w:val="570BFF81"/>
    <w:rsid w:val="572E1C72"/>
    <w:rsid w:val="5742102B"/>
    <w:rsid w:val="574D37CD"/>
    <w:rsid w:val="575EA314"/>
    <w:rsid w:val="57B9C713"/>
    <w:rsid w:val="57BBA605"/>
    <w:rsid w:val="57EDF6CD"/>
    <w:rsid w:val="58043830"/>
    <w:rsid w:val="5837638A"/>
    <w:rsid w:val="5907F356"/>
    <w:rsid w:val="5908A4D8"/>
    <w:rsid w:val="594D0E5C"/>
    <w:rsid w:val="59A8D2EF"/>
    <w:rsid w:val="59AADCC9"/>
    <w:rsid w:val="59D51711"/>
    <w:rsid w:val="59F46F22"/>
    <w:rsid w:val="5A3113E4"/>
    <w:rsid w:val="5A8E1970"/>
    <w:rsid w:val="5A95AC5E"/>
    <w:rsid w:val="5A9A6141"/>
    <w:rsid w:val="5AE0E877"/>
    <w:rsid w:val="5AE9AFC4"/>
    <w:rsid w:val="5B18B389"/>
    <w:rsid w:val="5B57C130"/>
    <w:rsid w:val="5BABC614"/>
    <w:rsid w:val="5BBDA9B8"/>
    <w:rsid w:val="5C20082F"/>
    <w:rsid w:val="5CCD1ADA"/>
    <w:rsid w:val="5CD1D979"/>
    <w:rsid w:val="5D0095C0"/>
    <w:rsid w:val="5D3D7DE0"/>
    <w:rsid w:val="5D8B1D1D"/>
    <w:rsid w:val="5D972218"/>
    <w:rsid w:val="5DBF8A46"/>
    <w:rsid w:val="5DEA14F0"/>
    <w:rsid w:val="5E21EDB0"/>
    <w:rsid w:val="5E988DFF"/>
    <w:rsid w:val="5F04B3DD"/>
    <w:rsid w:val="5F5129A1"/>
    <w:rsid w:val="5F6D2B2C"/>
    <w:rsid w:val="5FA49002"/>
    <w:rsid w:val="60174002"/>
    <w:rsid w:val="608A464D"/>
    <w:rsid w:val="60DF4F74"/>
    <w:rsid w:val="6118EEF0"/>
    <w:rsid w:val="612180DF"/>
    <w:rsid w:val="613892F0"/>
    <w:rsid w:val="61581940"/>
    <w:rsid w:val="6199AC90"/>
    <w:rsid w:val="61B293FC"/>
    <w:rsid w:val="61C62AB1"/>
    <w:rsid w:val="621F8F65"/>
    <w:rsid w:val="626332E0"/>
    <w:rsid w:val="62633E28"/>
    <w:rsid w:val="6278033F"/>
    <w:rsid w:val="62A12CEB"/>
    <w:rsid w:val="62E1B5D2"/>
    <w:rsid w:val="6385F6DB"/>
    <w:rsid w:val="6396FD22"/>
    <w:rsid w:val="63D718B0"/>
    <w:rsid w:val="63E33E03"/>
    <w:rsid w:val="647D8633"/>
    <w:rsid w:val="64E6A836"/>
    <w:rsid w:val="64F6F037"/>
    <w:rsid w:val="65137F2D"/>
    <w:rsid w:val="6547D452"/>
    <w:rsid w:val="65503343"/>
    <w:rsid w:val="657D049E"/>
    <w:rsid w:val="6616F2D4"/>
    <w:rsid w:val="669362A8"/>
    <w:rsid w:val="66A2BE93"/>
    <w:rsid w:val="66A930ED"/>
    <w:rsid w:val="66B4CFC7"/>
    <w:rsid w:val="66C9A705"/>
    <w:rsid w:val="66FBFE35"/>
    <w:rsid w:val="66FFF1DF"/>
    <w:rsid w:val="67302A87"/>
    <w:rsid w:val="674FC3D8"/>
    <w:rsid w:val="676886EA"/>
    <w:rsid w:val="6793C3A2"/>
    <w:rsid w:val="68221D57"/>
    <w:rsid w:val="685BB85B"/>
    <w:rsid w:val="685D9CE4"/>
    <w:rsid w:val="6866BD74"/>
    <w:rsid w:val="68678744"/>
    <w:rsid w:val="68ACC121"/>
    <w:rsid w:val="68B0E80C"/>
    <w:rsid w:val="694A9A40"/>
    <w:rsid w:val="6968228F"/>
    <w:rsid w:val="69DC8DB8"/>
    <w:rsid w:val="6A0FA435"/>
    <w:rsid w:val="6A3157B4"/>
    <w:rsid w:val="6A862251"/>
    <w:rsid w:val="6A86C9E5"/>
    <w:rsid w:val="6ACACCEC"/>
    <w:rsid w:val="6AF09E47"/>
    <w:rsid w:val="6B4E1437"/>
    <w:rsid w:val="6BAE5F02"/>
    <w:rsid w:val="6BD56837"/>
    <w:rsid w:val="6BFDEB41"/>
    <w:rsid w:val="6CB9893E"/>
    <w:rsid w:val="6CC22398"/>
    <w:rsid w:val="6D1E2025"/>
    <w:rsid w:val="6D243A61"/>
    <w:rsid w:val="6D5C2C9D"/>
    <w:rsid w:val="6D6501B0"/>
    <w:rsid w:val="6D698614"/>
    <w:rsid w:val="6D6F088A"/>
    <w:rsid w:val="6DB2BDC8"/>
    <w:rsid w:val="6DE359CC"/>
    <w:rsid w:val="6DF7712E"/>
    <w:rsid w:val="6E35071C"/>
    <w:rsid w:val="6E57442D"/>
    <w:rsid w:val="6E7016FB"/>
    <w:rsid w:val="6E8B855C"/>
    <w:rsid w:val="6EA5B11C"/>
    <w:rsid w:val="6EDB4188"/>
    <w:rsid w:val="6EF47814"/>
    <w:rsid w:val="6F343475"/>
    <w:rsid w:val="6F3CEDF8"/>
    <w:rsid w:val="6FF7E247"/>
    <w:rsid w:val="70439782"/>
    <w:rsid w:val="70810A59"/>
    <w:rsid w:val="7093CD5F"/>
    <w:rsid w:val="70CF37BB"/>
    <w:rsid w:val="714254B6"/>
    <w:rsid w:val="714BA59D"/>
    <w:rsid w:val="714EC978"/>
    <w:rsid w:val="716284B1"/>
    <w:rsid w:val="7180B1EF"/>
    <w:rsid w:val="71AE8CA5"/>
    <w:rsid w:val="71C18D45"/>
    <w:rsid w:val="71C5006F"/>
    <w:rsid w:val="7276B5F9"/>
    <w:rsid w:val="72E9F4A2"/>
    <w:rsid w:val="7377D610"/>
    <w:rsid w:val="73AE8F04"/>
    <w:rsid w:val="73E9A8E0"/>
    <w:rsid w:val="73ED5ED5"/>
    <w:rsid w:val="73FF4370"/>
    <w:rsid w:val="742927CB"/>
    <w:rsid w:val="745B1786"/>
    <w:rsid w:val="74B0DF07"/>
    <w:rsid w:val="74DC1BBF"/>
    <w:rsid w:val="74E2DBC9"/>
    <w:rsid w:val="7522D378"/>
    <w:rsid w:val="754AB7DF"/>
    <w:rsid w:val="75562051"/>
    <w:rsid w:val="760F0000"/>
    <w:rsid w:val="76187087"/>
    <w:rsid w:val="764AD3A7"/>
    <w:rsid w:val="76C6295F"/>
    <w:rsid w:val="76FD373C"/>
    <w:rsid w:val="77D98E95"/>
    <w:rsid w:val="77EE13DD"/>
    <w:rsid w:val="77F8D793"/>
    <w:rsid w:val="7808DCC7"/>
    <w:rsid w:val="78BD954E"/>
    <w:rsid w:val="78C6C6A7"/>
    <w:rsid w:val="78CA72E4"/>
    <w:rsid w:val="78CC6E62"/>
    <w:rsid w:val="78CDCFC2"/>
    <w:rsid w:val="79149FDC"/>
    <w:rsid w:val="7921AEB9"/>
    <w:rsid w:val="7936A6B6"/>
    <w:rsid w:val="7A5687F5"/>
    <w:rsid w:val="7A82201F"/>
    <w:rsid w:val="7AA30C77"/>
    <w:rsid w:val="7AAB6F31"/>
    <w:rsid w:val="7AF25277"/>
    <w:rsid w:val="7B0B1502"/>
    <w:rsid w:val="7B564E37"/>
    <w:rsid w:val="7BC6F8C0"/>
    <w:rsid w:val="7BEF92B6"/>
    <w:rsid w:val="7C27558D"/>
    <w:rsid w:val="7CBFD13C"/>
    <w:rsid w:val="7CCBFDCE"/>
    <w:rsid w:val="7CDF5A0F"/>
    <w:rsid w:val="7E13DF8F"/>
    <w:rsid w:val="7E14C127"/>
    <w:rsid w:val="7E4A9F2B"/>
    <w:rsid w:val="7E8001DE"/>
    <w:rsid w:val="7EF67A26"/>
    <w:rsid w:val="7F07481C"/>
    <w:rsid w:val="7F0C9090"/>
    <w:rsid w:val="7F160E43"/>
    <w:rsid w:val="7F54582A"/>
    <w:rsid w:val="7FC5AF04"/>
    <w:rsid w:val="7FF92528"/>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6977"/>
    <o:shapelayout v:ext="edit">
      <o:idmap v:ext="edit" data="1"/>
    </o:shapelayout>
  </w:shapeDefaults>
  <w:decimalSymbol w:val=","/>
  <w:listSeparator w:val=";"/>
  <w14:docId w14:val="5DA4FD05"/>
  <w15:docId w15:val="{B02EC91E-18AD-4A62-AFF5-EFA8B26DD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SimSu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qFormat="1"/>
    <w:lsdException w:name="annotation text" w:uiPriority="0"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qFormat="1"/>
    <w:lsdException w:name="annotation reference" w:semiHidden="1" w:uiPriority="0"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0" w:qFormat="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iPriority="0" w:qFormat="1"/>
    <w:lsdException w:name="Plain Text" w:unhideWhenUsed="1"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77403"/>
    <w:rPr>
      <w:rFonts w:eastAsia="Times New Roman"/>
      <w:sz w:val="24"/>
      <w:szCs w:val="24"/>
    </w:rPr>
  </w:style>
  <w:style w:type="paragraph" w:styleId="Nadpis1">
    <w:name w:val="heading 1"/>
    <w:basedOn w:val="Normln"/>
    <w:next w:val="Normln"/>
    <w:link w:val="Nadpis1Char"/>
    <w:uiPriority w:val="9"/>
    <w:qFormat/>
    <w:rsid w:val="00226E1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3">
    <w:name w:val="heading 3"/>
    <w:basedOn w:val="Normln"/>
    <w:next w:val="Normln"/>
    <w:qFormat/>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qFormat/>
    <w:rPr>
      <w:rFonts w:ascii="Tahoma" w:hAnsi="Tahoma" w:cs="Tahoma"/>
      <w:sz w:val="16"/>
      <w:szCs w:val="16"/>
    </w:rPr>
  </w:style>
  <w:style w:type="paragraph" w:styleId="Zkladntext">
    <w:name w:val="Body Text"/>
    <w:basedOn w:val="Normln"/>
    <w:link w:val="ZkladntextChar"/>
    <w:qFormat/>
    <w:rPr>
      <w:b/>
      <w:bCs/>
      <w:i/>
      <w:iCs/>
    </w:rPr>
  </w:style>
  <w:style w:type="paragraph" w:styleId="Zkladntext3">
    <w:name w:val="Body Text 3"/>
    <w:basedOn w:val="Normln"/>
    <w:link w:val="Zkladntext3Char"/>
    <w:qFormat/>
    <w:pPr>
      <w:spacing w:after="120"/>
    </w:pPr>
    <w:rPr>
      <w:sz w:val="16"/>
      <w:szCs w:val="16"/>
    </w:rPr>
  </w:style>
  <w:style w:type="character" w:styleId="Odkaznakoment">
    <w:name w:val="annotation reference"/>
    <w:basedOn w:val="Standardnpsmoodstavce"/>
    <w:qFormat/>
    <w:rPr>
      <w:sz w:val="16"/>
      <w:szCs w:val="16"/>
    </w:rPr>
  </w:style>
  <w:style w:type="paragraph" w:styleId="Textkomente">
    <w:name w:val="annotation text"/>
    <w:basedOn w:val="Normln"/>
    <w:link w:val="TextkomenteChar"/>
    <w:qFormat/>
    <w:rPr>
      <w:sz w:val="20"/>
      <w:szCs w:val="20"/>
    </w:rPr>
  </w:style>
  <w:style w:type="paragraph" w:styleId="Pedmtkomente">
    <w:name w:val="annotation subject"/>
    <w:basedOn w:val="Textkomente"/>
    <w:next w:val="Textkomente"/>
    <w:link w:val="PedmtkomenteChar"/>
    <w:qFormat/>
    <w:rPr>
      <w:b/>
      <w:bCs/>
    </w:rPr>
  </w:style>
  <w:style w:type="paragraph" w:styleId="Rozloendokumentu">
    <w:name w:val="Document Map"/>
    <w:basedOn w:val="Normln"/>
    <w:semiHidden/>
    <w:qFormat/>
    <w:pPr>
      <w:shd w:val="clear" w:color="auto" w:fill="000080"/>
    </w:pPr>
    <w:rPr>
      <w:rFonts w:ascii="Tahoma" w:hAnsi="Tahoma" w:cs="Tahoma"/>
    </w:rPr>
  </w:style>
  <w:style w:type="paragraph" w:styleId="Zpat">
    <w:name w:val="footer"/>
    <w:basedOn w:val="Normln"/>
    <w:link w:val="ZpatChar"/>
    <w:uiPriority w:val="99"/>
    <w:qFormat/>
    <w:pPr>
      <w:tabs>
        <w:tab w:val="center" w:pos="4536"/>
        <w:tab w:val="right" w:pos="9072"/>
      </w:tabs>
    </w:pPr>
    <w:rPr>
      <w:sz w:val="22"/>
      <w:szCs w:val="20"/>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qFormat/>
    <w:rPr>
      <w:vertAlign w:val="superscript"/>
    </w:r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qFormat/>
    <w:pPr>
      <w:ind w:left="142" w:hanging="142"/>
    </w:pPr>
    <w:rPr>
      <w:sz w:val="20"/>
      <w:szCs w:val="20"/>
    </w:rPr>
  </w:style>
  <w:style w:type="paragraph" w:styleId="Zhlav">
    <w:name w:val="header"/>
    <w:basedOn w:val="Normln"/>
    <w:link w:val="ZhlavChar"/>
    <w:uiPriority w:val="99"/>
    <w:qFormat/>
    <w:pPr>
      <w:tabs>
        <w:tab w:val="center" w:pos="4536"/>
        <w:tab w:val="right" w:pos="9072"/>
      </w:tabs>
    </w:pPr>
    <w:rPr>
      <w:sz w:val="22"/>
      <w:szCs w:val="20"/>
    </w:rPr>
  </w:style>
  <w:style w:type="character" w:styleId="Hypertextovodkaz">
    <w:name w:val="Hyperlink"/>
    <w:basedOn w:val="Standardnpsmoodstavce"/>
    <w:uiPriority w:val="99"/>
    <w:unhideWhenUsed/>
    <w:qFormat/>
    <w:rPr>
      <w:color w:val="333333"/>
      <w:u w:val="single"/>
    </w:rPr>
  </w:style>
  <w:style w:type="paragraph" w:styleId="Normlnweb">
    <w:name w:val="Normal (Web)"/>
    <w:basedOn w:val="Normln"/>
    <w:uiPriority w:val="99"/>
    <w:unhideWhenUsed/>
    <w:qFormat/>
    <w:pPr>
      <w:spacing w:before="100" w:beforeAutospacing="1" w:after="100" w:afterAutospacing="1"/>
    </w:pPr>
  </w:style>
  <w:style w:type="paragraph" w:styleId="Prosttext">
    <w:name w:val="Plain Text"/>
    <w:basedOn w:val="Normln"/>
    <w:link w:val="ProsttextChar"/>
    <w:uiPriority w:val="99"/>
    <w:unhideWhenUsed/>
    <w:qFormat/>
    <w:rPr>
      <w:rFonts w:ascii="Arial" w:eastAsiaTheme="minorHAnsi" w:hAnsi="Arial" w:cstheme="minorBidi"/>
      <w:sz w:val="20"/>
      <w:szCs w:val="21"/>
      <w:lang w:eastAsia="en-US"/>
    </w:rPr>
  </w:style>
  <w:style w:type="table" w:styleId="Mkatabulky">
    <w:name w:val="Table Grid"/>
    <w:basedOn w:val="Normlntabulka"/>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qFormat/>
    <w:pPr>
      <w:spacing w:after="160" w:line="240" w:lineRule="exact"/>
    </w:pPr>
    <w:rPr>
      <w:rFonts w:ascii="Tahoma" w:hAnsi="Tahoma"/>
      <w:sz w:val="20"/>
      <w:szCs w:val="20"/>
      <w:lang w:val="en-US" w:eastAsia="en-US"/>
    </w:rPr>
  </w:style>
  <w:style w:type="paragraph" w:customStyle="1" w:styleId="CharChar1">
    <w:name w:val="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qFormat/>
    <w:pPr>
      <w:spacing w:after="160" w:line="240" w:lineRule="exact"/>
    </w:pPr>
    <w:rPr>
      <w:rFonts w:ascii="Tahoma" w:hAnsi="Tahoma"/>
      <w:sz w:val="20"/>
      <w:szCs w:val="20"/>
      <w:lang w:val="en-US" w:eastAsia="en-US"/>
    </w:rPr>
  </w:style>
  <w:style w:type="paragraph" w:customStyle="1" w:styleId="Revize1">
    <w:name w:val="Revize1"/>
    <w:hidden/>
    <w:uiPriority w:val="99"/>
    <w:semiHidden/>
    <w:qFormat/>
    <w:rPr>
      <w:rFonts w:eastAsia="Times New Roman"/>
      <w:sz w:val="24"/>
      <w:szCs w:val="24"/>
    </w:rPr>
  </w:style>
  <w:style w:type="paragraph" w:styleId="Odstavecseseznamem">
    <w:name w:val="List Paragraph"/>
    <w:aliases w:val="Nad,Odstavec_muj,Odstavec cíl se seznamem,Odstavec se seznamem5,Odrážky,Obrázek,_Odstavec se seznamem,Seznam - odrážky,List Paragraph,Odstavec_muj1,Odstavec_muj2,Odstavec_muj3,Nad1,List Paragraph1,Odstavec_muj4,Nad2,List Paragraph2"/>
    <w:basedOn w:val="Normln"/>
    <w:link w:val="OdstavecseseznamemChar"/>
    <w:uiPriority w:val="34"/>
    <w:qFormat/>
    <w:pPr>
      <w:ind w:left="708"/>
    </w:p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1"/>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2"/>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3">
    <w:name w:val="Char Char Char6 Char Char Char Char Char Char Char Char Char Char Char Char Char Char Char Char Char Char Char Char Char1 Char Char Char Char Char Char Char Char Char1 Char Char Char Char Char Char Char Char13"/>
    <w:basedOn w:val="Normln"/>
    <w:qFormat/>
    <w:pPr>
      <w:spacing w:after="160" w:line="240" w:lineRule="exact"/>
    </w:pPr>
    <w:rPr>
      <w:rFonts w:ascii="Tahoma" w:hAnsi="Tahoma"/>
      <w:sz w:val="20"/>
      <w:szCs w:val="20"/>
      <w:lang w:val="en-US" w:eastAsia="en-US"/>
    </w:rPr>
  </w:style>
  <w:style w:type="character" w:customStyle="1" w:styleId="ProsttextChar">
    <w:name w:val="Prostý text Char"/>
    <w:basedOn w:val="Standardnpsmoodstavce"/>
    <w:link w:val="Prosttext"/>
    <w:uiPriority w:val="99"/>
    <w:qFormat/>
    <w:rPr>
      <w:rFonts w:ascii="Arial" w:eastAsiaTheme="minorHAnsi" w:hAnsi="Arial" w:cstheme="minorBidi"/>
      <w:szCs w:val="21"/>
      <w:lang w:eastAsia="en-US"/>
    </w:rPr>
  </w:style>
  <w:style w:type="paragraph" w:customStyle="1" w:styleId="Mjstyl3">
    <w:name w:val="Můj styl 3"/>
    <w:basedOn w:val="Normln"/>
    <w:next w:val="Normln"/>
    <w:qFormat/>
    <w:pPr>
      <w:numPr>
        <w:ilvl w:val="1"/>
        <w:numId w:val="1"/>
      </w:numPr>
      <w:spacing w:before="120" w:after="120"/>
      <w:jc w:val="both"/>
    </w:pPr>
    <w:rPr>
      <w:rFonts w:ascii="Arial" w:hAnsi="Arial" w:cs="Arial"/>
      <w:sz w:val="22"/>
      <w:szCs w:val="22"/>
    </w:rPr>
  </w:style>
  <w:style w:type="character" w:customStyle="1" w:styleId="hps">
    <w:name w:val="hps"/>
    <w:basedOn w:val="Standardnpsmoodstavce"/>
    <w:uiPriority w:val="99"/>
    <w:qFormat/>
    <w:rPr>
      <w:shd w:val="clear" w:color="auto" w:fill="auto"/>
    </w:rPr>
  </w:style>
  <w:style w:type="paragraph" w:customStyle="1" w:styleId="Default">
    <w:name w:val="Default"/>
    <w:qFormat/>
    <w:pPr>
      <w:autoSpaceDE w:val="0"/>
      <w:autoSpaceDN w:val="0"/>
      <w:adjustRightInd w:val="0"/>
    </w:pPr>
    <w:rPr>
      <w:rFonts w:ascii="Arial" w:eastAsia="Times New Roman" w:hAnsi="Arial" w:cs="Arial"/>
      <w:color w:val="000000"/>
      <w:sz w:val="24"/>
      <w:szCs w:val="24"/>
    </w:rPr>
  </w:style>
  <w:style w:type="character" w:customStyle="1" w:styleId="TextkomenteChar">
    <w:name w:val="Text komentáře Char"/>
    <w:basedOn w:val="Standardnpsmoodstavce"/>
    <w:link w:val="Textkomente"/>
    <w:qFormat/>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qFormat/>
  </w:style>
  <w:style w:type="character" w:customStyle="1" w:styleId="OdstavecseseznamemChar">
    <w:name w:val="Odstavec se seznamem Char"/>
    <w:aliases w:val="Nad Char,Odstavec_muj Char,Odstavec cíl se seznamem Char,Odstavec se seznamem5 Char,Odrážky Char,Obrázek Char,_Odstavec se seznamem Char,Seznam - odrážky Char,List Paragraph Char,Odstavec_muj1 Char,Odstavec_muj2 Char,Nad1 Char"/>
    <w:link w:val="Odstavecseseznamem"/>
    <w:uiPriority w:val="34"/>
    <w:qFormat/>
    <w:rPr>
      <w:sz w:val="24"/>
      <w:szCs w:val="24"/>
    </w:rPr>
  </w:style>
  <w:style w:type="character" w:customStyle="1" w:styleId="Nadpis9Char">
    <w:name w:val="Nadpis 9 Char"/>
    <w:basedOn w:val="Standardnpsmoodstavce"/>
    <w:link w:val="Nadpis9"/>
    <w:uiPriority w:val="9"/>
    <w:qFormat/>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pPr>
      <w:numPr>
        <w:numId w:val="2"/>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qFormat/>
    <w:rPr>
      <w:rFonts w:ascii="Arial" w:eastAsia="Times New Roman" w:hAnsi="Arial" w:cs="Arial"/>
      <w:b/>
      <w:sz w:val="22"/>
      <w:szCs w:val="22"/>
      <w:u w:color="FFFFFF"/>
    </w:rPr>
  </w:style>
  <w:style w:type="paragraph" w:customStyle="1" w:styleId="Text2">
    <w:name w:val="Text 2"/>
    <w:basedOn w:val="Normln"/>
    <w:qFormat/>
    <w:pPr>
      <w:tabs>
        <w:tab w:val="left" w:pos="2161"/>
      </w:tabs>
      <w:spacing w:after="240"/>
      <w:ind w:left="1077"/>
      <w:jc w:val="both"/>
    </w:pPr>
    <w:rPr>
      <w:lang w:val="en-GB" w:eastAsia="en-GB"/>
    </w:rPr>
  </w:style>
  <w:style w:type="paragraph" w:customStyle="1" w:styleId="Zkladnodstavec">
    <w:name w:val="[Základní odstavec]"/>
    <w:basedOn w:val="Normln"/>
    <w:uiPriority w:val="99"/>
    <w:qFormat/>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qFormat/>
    <w:rPr>
      <w:b/>
      <w:bCs/>
      <w:i/>
      <w:iCs/>
      <w:sz w:val="24"/>
      <w:szCs w:val="24"/>
    </w:rPr>
  </w:style>
  <w:style w:type="table" w:customStyle="1" w:styleId="Normlntabulka1">
    <w:name w:val="Normální tabulka1"/>
    <w:semiHidden/>
    <w:qFormat/>
    <w:tblPr>
      <w:tblCellMar>
        <w:top w:w="0" w:type="dxa"/>
        <w:left w:w="108" w:type="dxa"/>
        <w:bottom w:w="0" w:type="dxa"/>
        <w:right w:w="108" w:type="dxa"/>
      </w:tblCellMar>
    </w:tblPr>
  </w:style>
  <w:style w:type="table" w:customStyle="1" w:styleId="Mkatabulky1">
    <w:name w:val="Mřížka tabulky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tcBorders>
        <w:top w:val="single" w:sz="4" w:space="0" w:color="auto"/>
        <w:left w:val="single" w:sz="4" w:space="0" w:color="auto"/>
        <w:bottom w:val="single" w:sz="4" w:space="0" w:color="auto"/>
        <w:right w:val="single" w:sz="4" w:space="0" w:color="auto"/>
      </w:tcBorders>
    </w:tcPr>
  </w:style>
  <w:style w:type="character" w:customStyle="1" w:styleId="Nevyeenzmnka1">
    <w:name w:val="Nevyřešená zmínka1"/>
    <w:basedOn w:val="Standardnpsmoodstavce"/>
    <w:uiPriority w:val="99"/>
    <w:semiHidden/>
    <w:unhideWhenUsed/>
    <w:rsid w:val="0026520C"/>
    <w:rPr>
      <w:color w:val="605E5C"/>
      <w:shd w:val="clear" w:color="auto" w:fill="E1DFDD"/>
    </w:rPr>
  </w:style>
  <w:style w:type="paragraph" w:styleId="Revize">
    <w:name w:val="Revision"/>
    <w:hidden/>
    <w:uiPriority w:val="99"/>
    <w:semiHidden/>
    <w:rsid w:val="00D66296"/>
    <w:rPr>
      <w:rFonts w:eastAsia="Times New Roman"/>
      <w:sz w:val="24"/>
      <w:szCs w:val="24"/>
    </w:rPr>
  </w:style>
  <w:style w:type="character" w:customStyle="1" w:styleId="ZpatChar">
    <w:name w:val="Zápatí Char"/>
    <w:basedOn w:val="Standardnpsmoodstavce"/>
    <w:link w:val="Zpat"/>
    <w:uiPriority w:val="99"/>
    <w:rsid w:val="00BE7F31"/>
    <w:rPr>
      <w:rFonts w:eastAsia="Times New Roman"/>
      <w:sz w:val="22"/>
    </w:rPr>
  </w:style>
  <w:style w:type="character" w:customStyle="1" w:styleId="Nadpis1Char">
    <w:name w:val="Nadpis 1 Char"/>
    <w:basedOn w:val="Standardnpsmoodstavce"/>
    <w:link w:val="Nadpis1"/>
    <w:uiPriority w:val="9"/>
    <w:rsid w:val="00226E18"/>
    <w:rPr>
      <w:rFonts w:asciiTheme="majorHAnsi" w:eastAsiaTheme="majorEastAsia" w:hAnsiTheme="majorHAnsi" w:cstheme="majorBidi"/>
      <w:color w:val="365F91" w:themeColor="accent1" w:themeShade="BF"/>
      <w:sz w:val="32"/>
      <w:szCs w:val="32"/>
    </w:rPr>
  </w:style>
  <w:style w:type="paragraph" w:styleId="Textvysvtlivek">
    <w:name w:val="endnote text"/>
    <w:basedOn w:val="Normln"/>
    <w:link w:val="TextvysvtlivekChar"/>
    <w:uiPriority w:val="99"/>
    <w:semiHidden/>
    <w:unhideWhenUsed/>
    <w:rsid w:val="005F3951"/>
    <w:rPr>
      <w:sz w:val="20"/>
      <w:szCs w:val="20"/>
    </w:rPr>
  </w:style>
  <w:style w:type="character" w:customStyle="1" w:styleId="TextvysvtlivekChar">
    <w:name w:val="Text vysvětlivek Char"/>
    <w:basedOn w:val="Standardnpsmoodstavce"/>
    <w:link w:val="Textvysvtlivek"/>
    <w:uiPriority w:val="99"/>
    <w:semiHidden/>
    <w:rsid w:val="005F3951"/>
    <w:rPr>
      <w:rFonts w:eastAsia="Times New Roman"/>
    </w:rPr>
  </w:style>
  <w:style w:type="character" w:styleId="Odkaznavysvtlivky">
    <w:name w:val="endnote reference"/>
    <w:basedOn w:val="Standardnpsmoodstavce"/>
    <w:uiPriority w:val="99"/>
    <w:semiHidden/>
    <w:unhideWhenUsed/>
    <w:rsid w:val="005F3951"/>
    <w:rPr>
      <w:vertAlign w:val="superscript"/>
    </w:rPr>
  </w:style>
  <w:style w:type="character" w:customStyle="1" w:styleId="Zkladntext3Char">
    <w:name w:val="Základní text 3 Char"/>
    <w:basedOn w:val="Standardnpsmoodstavce"/>
    <w:link w:val="Zkladntext3"/>
    <w:rsid w:val="00574359"/>
    <w:rPr>
      <w:rFonts w:eastAsia="Times New Roman"/>
      <w:sz w:val="16"/>
      <w:szCs w:val="16"/>
    </w:rPr>
  </w:style>
  <w:style w:type="character" w:styleId="Zdraznn">
    <w:name w:val="Emphasis"/>
    <w:basedOn w:val="Standardnpsmoodstavce"/>
    <w:uiPriority w:val="20"/>
    <w:qFormat/>
    <w:rsid w:val="0032626B"/>
    <w:rPr>
      <w:i/>
      <w:iCs/>
    </w:rPr>
  </w:style>
  <w:style w:type="character" w:customStyle="1" w:styleId="Zmnka1">
    <w:name w:val="Zmínka1"/>
    <w:basedOn w:val="Standardnpsmoodstavce"/>
    <w:uiPriority w:val="99"/>
    <w:unhideWhenUsed/>
    <w:rsid w:val="00B91A6F"/>
    <w:rPr>
      <w:color w:val="2B579A"/>
      <w:shd w:val="clear" w:color="auto" w:fill="E6E6E6"/>
    </w:rPr>
  </w:style>
  <w:style w:type="character" w:customStyle="1" w:styleId="Nevyeenzmnka2">
    <w:name w:val="Nevyřešená zmínka2"/>
    <w:basedOn w:val="Standardnpsmoodstavce"/>
    <w:uiPriority w:val="99"/>
    <w:unhideWhenUsed/>
    <w:rsid w:val="005F1B54"/>
    <w:rPr>
      <w:color w:val="605E5C"/>
      <w:shd w:val="clear" w:color="auto" w:fill="E1DFDD"/>
    </w:rPr>
  </w:style>
  <w:style w:type="character" w:customStyle="1" w:styleId="normaltextrun">
    <w:name w:val="normaltextrun"/>
    <w:rsid w:val="00C70547"/>
  </w:style>
  <w:style w:type="character" w:customStyle="1" w:styleId="eop">
    <w:name w:val="eop"/>
    <w:rsid w:val="00C70547"/>
  </w:style>
  <w:style w:type="character" w:customStyle="1" w:styleId="ZhlavChar">
    <w:name w:val="Záhlaví Char"/>
    <w:basedOn w:val="Standardnpsmoodstavce"/>
    <w:link w:val="Zhlav"/>
    <w:uiPriority w:val="99"/>
    <w:rsid w:val="000F6082"/>
    <w:rPr>
      <w:rFonts w:eastAsia="Times New Roman"/>
      <w:sz w:val="22"/>
    </w:rPr>
  </w:style>
  <w:style w:type="character" w:styleId="slostrnky">
    <w:name w:val="page number"/>
    <w:basedOn w:val="Standardnpsmoodstavce"/>
    <w:uiPriority w:val="99"/>
    <w:rsid w:val="000F6082"/>
    <w:rPr>
      <w:rFonts w:cs="Times New Roman"/>
    </w:rPr>
  </w:style>
  <w:style w:type="character" w:customStyle="1" w:styleId="PedmtkomenteChar">
    <w:name w:val="Předmět komentáře Char"/>
    <w:basedOn w:val="Standardnpsmoodstavce"/>
    <w:link w:val="Pedmtkomente"/>
    <w:qFormat/>
    <w:rsid w:val="00BF7E40"/>
    <w:rPr>
      <w:rFonts w:eastAsia="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119412">
      <w:bodyDiv w:val="1"/>
      <w:marLeft w:val="0"/>
      <w:marRight w:val="0"/>
      <w:marTop w:val="0"/>
      <w:marBottom w:val="0"/>
      <w:divBdr>
        <w:top w:val="none" w:sz="0" w:space="0" w:color="auto"/>
        <w:left w:val="none" w:sz="0" w:space="0" w:color="auto"/>
        <w:bottom w:val="none" w:sz="0" w:space="0" w:color="auto"/>
        <w:right w:val="none" w:sz="0" w:space="0" w:color="auto"/>
      </w:divBdr>
    </w:div>
    <w:div w:id="51928194">
      <w:bodyDiv w:val="1"/>
      <w:marLeft w:val="0"/>
      <w:marRight w:val="0"/>
      <w:marTop w:val="0"/>
      <w:marBottom w:val="0"/>
      <w:divBdr>
        <w:top w:val="none" w:sz="0" w:space="0" w:color="auto"/>
        <w:left w:val="none" w:sz="0" w:space="0" w:color="auto"/>
        <w:bottom w:val="none" w:sz="0" w:space="0" w:color="auto"/>
        <w:right w:val="none" w:sz="0" w:space="0" w:color="auto"/>
      </w:divBdr>
    </w:div>
    <w:div w:id="143739412">
      <w:bodyDiv w:val="1"/>
      <w:marLeft w:val="0"/>
      <w:marRight w:val="0"/>
      <w:marTop w:val="0"/>
      <w:marBottom w:val="0"/>
      <w:divBdr>
        <w:top w:val="none" w:sz="0" w:space="0" w:color="auto"/>
        <w:left w:val="none" w:sz="0" w:space="0" w:color="auto"/>
        <w:bottom w:val="none" w:sz="0" w:space="0" w:color="auto"/>
        <w:right w:val="none" w:sz="0" w:space="0" w:color="auto"/>
      </w:divBdr>
    </w:div>
    <w:div w:id="215164359">
      <w:bodyDiv w:val="1"/>
      <w:marLeft w:val="0"/>
      <w:marRight w:val="0"/>
      <w:marTop w:val="0"/>
      <w:marBottom w:val="0"/>
      <w:divBdr>
        <w:top w:val="none" w:sz="0" w:space="0" w:color="auto"/>
        <w:left w:val="none" w:sz="0" w:space="0" w:color="auto"/>
        <w:bottom w:val="none" w:sz="0" w:space="0" w:color="auto"/>
        <w:right w:val="none" w:sz="0" w:space="0" w:color="auto"/>
      </w:divBdr>
    </w:div>
    <w:div w:id="792016522">
      <w:bodyDiv w:val="1"/>
      <w:marLeft w:val="0"/>
      <w:marRight w:val="0"/>
      <w:marTop w:val="0"/>
      <w:marBottom w:val="0"/>
      <w:divBdr>
        <w:top w:val="none" w:sz="0" w:space="0" w:color="auto"/>
        <w:left w:val="none" w:sz="0" w:space="0" w:color="auto"/>
        <w:bottom w:val="none" w:sz="0" w:space="0" w:color="auto"/>
        <w:right w:val="none" w:sz="0" w:space="0" w:color="auto"/>
      </w:divBdr>
    </w:div>
    <w:div w:id="945846219">
      <w:bodyDiv w:val="1"/>
      <w:marLeft w:val="0"/>
      <w:marRight w:val="0"/>
      <w:marTop w:val="0"/>
      <w:marBottom w:val="0"/>
      <w:divBdr>
        <w:top w:val="none" w:sz="0" w:space="0" w:color="auto"/>
        <w:left w:val="none" w:sz="0" w:space="0" w:color="auto"/>
        <w:bottom w:val="none" w:sz="0" w:space="0" w:color="auto"/>
        <w:right w:val="none" w:sz="0" w:space="0" w:color="auto"/>
      </w:divBdr>
    </w:div>
    <w:div w:id="994647929">
      <w:bodyDiv w:val="1"/>
      <w:marLeft w:val="0"/>
      <w:marRight w:val="0"/>
      <w:marTop w:val="0"/>
      <w:marBottom w:val="0"/>
      <w:divBdr>
        <w:top w:val="none" w:sz="0" w:space="0" w:color="auto"/>
        <w:left w:val="none" w:sz="0" w:space="0" w:color="auto"/>
        <w:bottom w:val="none" w:sz="0" w:space="0" w:color="auto"/>
        <w:right w:val="none" w:sz="0" w:space="0" w:color="auto"/>
      </w:divBdr>
    </w:div>
    <w:div w:id="1158182809">
      <w:bodyDiv w:val="1"/>
      <w:marLeft w:val="0"/>
      <w:marRight w:val="0"/>
      <w:marTop w:val="0"/>
      <w:marBottom w:val="0"/>
      <w:divBdr>
        <w:top w:val="none" w:sz="0" w:space="0" w:color="auto"/>
        <w:left w:val="none" w:sz="0" w:space="0" w:color="auto"/>
        <w:bottom w:val="none" w:sz="0" w:space="0" w:color="auto"/>
        <w:right w:val="none" w:sz="0" w:space="0" w:color="auto"/>
      </w:divBdr>
    </w:div>
    <w:div w:id="1444954051">
      <w:bodyDiv w:val="1"/>
      <w:marLeft w:val="0"/>
      <w:marRight w:val="0"/>
      <w:marTop w:val="0"/>
      <w:marBottom w:val="0"/>
      <w:divBdr>
        <w:top w:val="none" w:sz="0" w:space="0" w:color="auto"/>
        <w:left w:val="none" w:sz="0" w:space="0" w:color="auto"/>
        <w:bottom w:val="none" w:sz="0" w:space="0" w:color="auto"/>
        <w:right w:val="none" w:sz="0" w:space="0" w:color="auto"/>
      </w:divBdr>
    </w:div>
    <w:div w:id="1460225647">
      <w:bodyDiv w:val="1"/>
      <w:marLeft w:val="0"/>
      <w:marRight w:val="0"/>
      <w:marTop w:val="0"/>
      <w:marBottom w:val="0"/>
      <w:divBdr>
        <w:top w:val="none" w:sz="0" w:space="0" w:color="auto"/>
        <w:left w:val="none" w:sz="0" w:space="0" w:color="auto"/>
        <w:bottom w:val="none" w:sz="0" w:space="0" w:color="auto"/>
        <w:right w:val="none" w:sz="0" w:space="0" w:color="auto"/>
      </w:divBdr>
    </w:div>
    <w:div w:id="1468937987">
      <w:bodyDiv w:val="1"/>
      <w:marLeft w:val="0"/>
      <w:marRight w:val="0"/>
      <w:marTop w:val="0"/>
      <w:marBottom w:val="0"/>
      <w:divBdr>
        <w:top w:val="none" w:sz="0" w:space="0" w:color="auto"/>
        <w:left w:val="none" w:sz="0" w:space="0" w:color="auto"/>
        <w:bottom w:val="none" w:sz="0" w:space="0" w:color="auto"/>
        <w:right w:val="none" w:sz="0" w:space="0" w:color="auto"/>
      </w:divBdr>
      <w:divsChild>
        <w:div w:id="912590771">
          <w:marLeft w:val="0"/>
          <w:marRight w:val="0"/>
          <w:marTop w:val="0"/>
          <w:marBottom w:val="0"/>
          <w:divBdr>
            <w:top w:val="none" w:sz="0" w:space="0" w:color="auto"/>
            <w:left w:val="none" w:sz="0" w:space="0" w:color="auto"/>
            <w:bottom w:val="none" w:sz="0" w:space="0" w:color="auto"/>
            <w:right w:val="none" w:sz="0" w:space="0" w:color="auto"/>
          </w:divBdr>
        </w:div>
      </w:divsChild>
    </w:div>
    <w:div w:id="1677726103">
      <w:bodyDiv w:val="1"/>
      <w:marLeft w:val="0"/>
      <w:marRight w:val="0"/>
      <w:marTop w:val="0"/>
      <w:marBottom w:val="0"/>
      <w:divBdr>
        <w:top w:val="none" w:sz="0" w:space="0" w:color="auto"/>
        <w:left w:val="none" w:sz="0" w:space="0" w:color="auto"/>
        <w:bottom w:val="none" w:sz="0" w:space="0" w:color="auto"/>
        <w:right w:val="none" w:sz="0" w:space="0" w:color="auto"/>
      </w:divBdr>
    </w:div>
    <w:div w:id="1689984041">
      <w:bodyDiv w:val="1"/>
      <w:marLeft w:val="0"/>
      <w:marRight w:val="0"/>
      <w:marTop w:val="0"/>
      <w:marBottom w:val="0"/>
      <w:divBdr>
        <w:top w:val="none" w:sz="0" w:space="0" w:color="auto"/>
        <w:left w:val="none" w:sz="0" w:space="0" w:color="auto"/>
        <w:bottom w:val="none" w:sz="0" w:space="0" w:color="auto"/>
        <w:right w:val="none" w:sz="0" w:space="0" w:color="auto"/>
      </w:divBdr>
    </w:div>
    <w:div w:id="1739204177">
      <w:bodyDiv w:val="1"/>
      <w:marLeft w:val="0"/>
      <w:marRight w:val="0"/>
      <w:marTop w:val="0"/>
      <w:marBottom w:val="0"/>
      <w:divBdr>
        <w:top w:val="none" w:sz="0" w:space="0" w:color="auto"/>
        <w:left w:val="none" w:sz="0" w:space="0" w:color="auto"/>
        <w:bottom w:val="none" w:sz="0" w:space="0" w:color="auto"/>
        <w:right w:val="none" w:sz="0" w:space="0" w:color="auto"/>
      </w:divBdr>
    </w:div>
    <w:div w:id="1781873385">
      <w:bodyDiv w:val="1"/>
      <w:marLeft w:val="0"/>
      <w:marRight w:val="0"/>
      <w:marTop w:val="0"/>
      <w:marBottom w:val="0"/>
      <w:divBdr>
        <w:top w:val="none" w:sz="0" w:space="0" w:color="auto"/>
        <w:left w:val="none" w:sz="0" w:space="0" w:color="auto"/>
        <w:bottom w:val="none" w:sz="0" w:space="0" w:color="auto"/>
        <w:right w:val="none" w:sz="0" w:space="0" w:color="auto"/>
      </w:divBdr>
    </w:div>
    <w:div w:id="1928685156">
      <w:bodyDiv w:val="1"/>
      <w:marLeft w:val="0"/>
      <w:marRight w:val="0"/>
      <w:marTop w:val="0"/>
      <w:marBottom w:val="0"/>
      <w:divBdr>
        <w:top w:val="none" w:sz="0" w:space="0" w:color="auto"/>
        <w:left w:val="none" w:sz="0" w:space="0" w:color="auto"/>
        <w:bottom w:val="none" w:sz="0" w:space="0" w:color="auto"/>
        <w:right w:val="none" w:sz="0" w:space="0" w:color="auto"/>
      </w:divBdr>
      <w:divsChild>
        <w:div w:id="46802769">
          <w:marLeft w:val="0"/>
          <w:marRight w:val="0"/>
          <w:marTop w:val="0"/>
          <w:marBottom w:val="0"/>
          <w:divBdr>
            <w:top w:val="none" w:sz="0" w:space="0" w:color="auto"/>
            <w:left w:val="none" w:sz="0" w:space="0" w:color="auto"/>
            <w:bottom w:val="none" w:sz="0" w:space="0" w:color="auto"/>
            <w:right w:val="none" w:sz="0" w:space="0" w:color="auto"/>
          </w:divBdr>
        </w:div>
      </w:divsChild>
    </w:div>
    <w:div w:id="19573226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9" Type="http://schemas.openxmlformats.org/officeDocument/2006/relationships/footer" Target="footer3.xml"/><Relationship Id="rId21" Type="http://schemas.openxmlformats.org/officeDocument/2006/relationships/customXml" Target="../customXml/item21.xml"/><Relationship Id="rId34" Type="http://schemas.openxmlformats.org/officeDocument/2006/relationships/header" Target="header1.xml"/><Relationship Id="rId42" Type="http://schemas.openxmlformats.org/officeDocument/2006/relationships/fontTable" Target="fontTable.xml"/><Relationship Id="rId7" Type="http://schemas.openxmlformats.org/officeDocument/2006/relationships/customXml" Target="../customXml/item7.xml"/><Relationship Id="rId2" Type="http://schemas.openxmlformats.org/officeDocument/2006/relationships/customXml" Target="../customXml/item2.xml"/><Relationship Id="rId16" Type="http://schemas.openxmlformats.org/officeDocument/2006/relationships/customXml" Target="../customXml/item16.xml"/><Relationship Id="rId29" Type="http://schemas.openxmlformats.org/officeDocument/2006/relationships/settings" Target="settings.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endnotes" Target="endnotes.xml"/><Relationship Id="rId37" Type="http://schemas.openxmlformats.org/officeDocument/2006/relationships/footer" Target="footer2.xml"/><Relationship Id="rId40" Type="http://schemas.openxmlformats.org/officeDocument/2006/relationships/footer" Target="footer4.xml"/><Relationship Id="rId45" Type="http://schemas.microsoft.com/office/2019/05/relationships/documenttasks" Target="documenttasks/documenttasks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styles" Target="styles.xml"/><Relationship Id="rId36" Type="http://schemas.openxmlformats.org/officeDocument/2006/relationships/footer" Target="footer1.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notes" Target="footnotes.xml"/><Relationship Id="rId44"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numbering" Target="numbering.xml"/><Relationship Id="rId30" Type="http://schemas.openxmlformats.org/officeDocument/2006/relationships/webSettings" Target="webSettings.xml"/><Relationship Id="rId35" Type="http://schemas.openxmlformats.org/officeDocument/2006/relationships/header" Target="header2.xml"/><Relationship Id="rId43" Type="http://schemas.microsoft.com/office/2011/relationships/people" Target="people.xml"/><Relationship Id="rId8" Type="http://schemas.openxmlformats.org/officeDocument/2006/relationships/customXml" Target="../customXml/item8.xml"/><Relationship Id="rId3" Type="http://schemas.openxmlformats.org/officeDocument/2006/relationships/customXml" Target="../customXml/item3.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image" Target="media/image1.png"/><Relationship Id="rId38" Type="http://schemas.openxmlformats.org/officeDocument/2006/relationships/header" Target="header3.xml"/><Relationship Id="rId20" Type="http://schemas.openxmlformats.org/officeDocument/2006/relationships/customXml" Target="../customXml/item20.xml"/><Relationship Id="rId41" Type="http://schemas.openxmlformats.org/officeDocument/2006/relationships/footer" Target="footer5.xml"/></Relationships>
</file>

<file path=word/documenttasks/documenttasks1.xml><?xml version="1.0" encoding="utf-8"?>
<t:Tasks xmlns:t="http://schemas.microsoft.com/office/tasks/2019/documenttasks" xmlns:oel="http://schemas.microsoft.com/office/2019/extlst">
  <t:Task id="{657DA8BB-EC76-468B-A737-5E8D6EE87051}">
    <t:Anchor>
      <t:Comment id="29789575"/>
    </t:Anchor>
    <t:History>
      <t:Event id="{7878511A-9FF9-4C18-AF75-9B7A98C07484}" time="2022-04-29T13:15:33.952Z">
        <t:Attribution userId="S::lukas.krivka@mmr.cz::a2ba2efe-a2b7-4f96-9be3-059e99d31e8f" userProvider="AD" userName="Křivka Lukáš"/>
        <t:Anchor>
          <t:Comment id="29789575"/>
        </t:Anchor>
        <t:Create/>
      </t:Event>
      <t:Event id="{F1A190AC-00F9-40CB-9266-7BB41778A585}" time="2022-04-29T13:15:33.952Z">
        <t:Attribution userId="S::lukas.krivka@mmr.cz::a2ba2efe-a2b7-4f96-9be3-059e99d31e8f" userProvider="AD" userName="Křivka Lukáš"/>
        <t:Anchor>
          <t:Comment id="29789575"/>
        </t:Anchor>
        <t:Assign userId="S::Stella.Kocourkova@mmr.cz::fa71636f-1ec8-4abc-bb96-631b05c563aa" userProvider="AD" userName="Kocourková Stella"/>
      </t:Event>
      <t:Event id="{E2A32121-6818-4FA0-9DF7-28A0228A28D8}" time="2022-04-29T13:15:33.952Z">
        <t:Attribution userId="S::lukas.krivka@mmr.cz::a2ba2efe-a2b7-4f96-9be3-059e99d31e8f" userProvider="AD" userName="Křivka Lukáš"/>
        <t:Anchor>
          <t:Comment id="29789575"/>
        </t:Anchor>
        <t:SetTitle title="@Kocourková Stella Tady si říkám, jestli to neformulovat s využitím PRK: Např. &quot;V případě již vyplacených finančních prostředků bude porušení rozpočtové kázně odpovídat celkové částce proplacené dotace."/>
      </t:Event>
    </t:History>
  </t:Task>
</t:Task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mso-contentType ?>
<FormTemplates xmlns="http://schemas.microsoft.com/sharepoint/v3/contenttype/forms">
  <Display>DocumentLibraryForm</Display>
  <Edit>DocumentLibraryForm</Edit>
  <New>DocumentLibraryForm</New>
</FormTemplates>
</file>

<file path=customXml/item11.xml><?xml version="1.0" encoding="utf-8"?>
<s:customData xmlns="http://www.wps.cn/officeDocument/2013/wpsCustomData" xmlns:s="http://www.wps.cn/officeDocument/2013/wpsCustomData">
  <customSectProps>
    <customSectPr/>
  </customSectProps>
</s:customDat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7" ma:contentTypeDescription="Vytvoří nový dokument" ma:contentTypeScope="" ma:versionID="d019275cd23ca1b27e36e7ab19c688b7">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1d8e8096964905f78c62a980376f174"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internalName="MediaServiceAutoTags"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23.xml><?xml version="1.0" encoding="utf-8"?>
<b:Sources xmlns:b="http://schemas.openxmlformats.org/officeDocument/2006/bibliography" xmlns="http://schemas.openxmlformats.org/officeDocument/2006/bibliography" SelectedStyle="\APA.XSL" StyleName="APA"/>
</file>

<file path=customXml/item24.xml><?xml version="1.0" encoding="utf-8"?>
<b:Sources xmlns:b="http://schemas.openxmlformats.org/officeDocument/2006/bibliography" xmlns="http://schemas.openxmlformats.org/officeDocument/2006/bibliography" SelectedStyle="\APA.XSL" StyleName="APA"/>
</file>

<file path=customXml/item25.xml><?xml version="1.0" encoding="utf-8"?>
<b:Sources xmlns:b="http://schemas.openxmlformats.org/officeDocument/2006/bibliography" xmlns="http://schemas.openxmlformats.org/officeDocument/2006/bibliography" SelectedStyle="\APA.XSL" StyleName="APA"/>
</file>

<file path=customXml/item26.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C15CA0-5B3B-4970-B4A8-36D7E9FBA4A0}">
  <ds:schemaRefs>
    <ds:schemaRef ds:uri="http://schemas.openxmlformats.org/officeDocument/2006/bibliography"/>
  </ds:schemaRefs>
</ds:datastoreItem>
</file>

<file path=customXml/itemProps10.xml><?xml version="1.0" encoding="utf-8"?>
<ds:datastoreItem xmlns:ds="http://schemas.openxmlformats.org/officeDocument/2006/customXml" ds:itemID="{F329A040-736B-4849-B582-59A5B0BCDAB2}">
  <ds:schemaRefs>
    <ds:schemaRef ds:uri="http://schemas.microsoft.com/sharepoint/v3/contenttype/forms"/>
  </ds:schemaRefs>
</ds:datastoreItem>
</file>

<file path=customXml/itemProps1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12.xml><?xml version="1.0" encoding="utf-8"?>
<ds:datastoreItem xmlns:ds="http://schemas.openxmlformats.org/officeDocument/2006/customXml" ds:itemID="{B8F6C24B-BD28-481E-B519-EC59664017EC}">
  <ds:schemaRefs>
    <ds:schemaRef ds:uri="http://schemas.openxmlformats.org/officeDocument/2006/bibliography"/>
  </ds:schemaRefs>
</ds:datastoreItem>
</file>

<file path=customXml/itemProps13.xml><?xml version="1.0" encoding="utf-8"?>
<ds:datastoreItem xmlns:ds="http://schemas.openxmlformats.org/officeDocument/2006/customXml" ds:itemID="{544604F7-0103-4DEA-8D78-EA4514F59919}">
  <ds:schemaRefs>
    <ds:schemaRef ds:uri="http://schemas.openxmlformats.org/officeDocument/2006/bibliography"/>
  </ds:schemaRefs>
</ds:datastoreItem>
</file>

<file path=customXml/itemProps14.xml><?xml version="1.0" encoding="utf-8"?>
<ds:datastoreItem xmlns:ds="http://schemas.openxmlformats.org/officeDocument/2006/customXml" ds:itemID="{80076AE0-6C81-4E97-9BDE-9E7C62F6AE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15.xml><?xml version="1.0" encoding="utf-8"?>
<ds:datastoreItem xmlns:ds="http://schemas.openxmlformats.org/officeDocument/2006/customXml" ds:itemID="{D4628DC7-29A2-4F70-84FF-2E9E8447726E}">
  <ds:schemaRefs>
    <ds:schemaRef ds:uri="http://schemas.openxmlformats.org/officeDocument/2006/bibliography"/>
  </ds:schemaRefs>
</ds:datastoreItem>
</file>

<file path=customXml/itemProps16.xml><?xml version="1.0" encoding="utf-8"?>
<ds:datastoreItem xmlns:ds="http://schemas.openxmlformats.org/officeDocument/2006/customXml" ds:itemID="{72573033-3A9F-47F2-BF1B-228D3117A24A}">
  <ds:schemaRefs>
    <ds:schemaRef ds:uri="http://schemas.openxmlformats.org/officeDocument/2006/bibliography"/>
  </ds:schemaRefs>
</ds:datastoreItem>
</file>

<file path=customXml/itemProps17.xml><?xml version="1.0" encoding="utf-8"?>
<ds:datastoreItem xmlns:ds="http://schemas.openxmlformats.org/officeDocument/2006/customXml" ds:itemID="{23038799-F964-4701-A94D-B3DAA47B5CF0}">
  <ds:schemaRefs>
    <ds:schemaRef ds:uri="http://schemas.openxmlformats.org/officeDocument/2006/bibliography"/>
  </ds:schemaRefs>
</ds:datastoreItem>
</file>

<file path=customXml/itemProps18.xml><?xml version="1.0" encoding="utf-8"?>
<ds:datastoreItem xmlns:ds="http://schemas.openxmlformats.org/officeDocument/2006/customXml" ds:itemID="{B5AECFE9-10E6-4AB0-8163-A72CF5DB0AE0}">
  <ds:schemaRefs>
    <ds:schemaRef ds:uri="http://schemas.microsoft.com/office/infopath/2007/PartnerControls"/>
    <ds:schemaRef ds:uri="http://www.w3.org/XML/1998/namespace"/>
    <ds:schemaRef ds:uri="96f83003-48fd-4f52-836f-d78a4dd9c06d"/>
    <ds:schemaRef ds:uri="http://purl.org/dc/terms/"/>
    <ds:schemaRef ds:uri="http://schemas.microsoft.com/office/2006/documentManagement/types"/>
    <ds:schemaRef ds:uri="http://purl.org/dc/dcmitype/"/>
    <ds:schemaRef ds:uri="http://schemas.openxmlformats.org/package/2006/metadata/core-properties"/>
    <ds:schemaRef ds:uri="38a97ebd-7b55-4e0a-b11e-b1f20907ee6a"/>
    <ds:schemaRef ds:uri="http://schemas.microsoft.com/office/2006/metadata/properties"/>
    <ds:schemaRef ds:uri="http://purl.org/dc/elements/1.1/"/>
  </ds:schemaRefs>
</ds:datastoreItem>
</file>

<file path=customXml/itemProps19.xml><?xml version="1.0" encoding="utf-8"?>
<ds:datastoreItem xmlns:ds="http://schemas.openxmlformats.org/officeDocument/2006/customXml" ds:itemID="{C70CE104-A3BB-4332-9CC0-EE7572340BF3}">
  <ds:schemaRefs>
    <ds:schemaRef ds:uri="http://schemas.openxmlformats.org/officeDocument/2006/bibliography"/>
  </ds:schemaRefs>
</ds:datastoreItem>
</file>

<file path=customXml/itemProps2.xml><?xml version="1.0" encoding="utf-8"?>
<ds:datastoreItem xmlns:ds="http://schemas.openxmlformats.org/officeDocument/2006/customXml" ds:itemID="{3FB98D16-A4E0-4ABA-8B67-315DCC5EBFA5}">
  <ds:schemaRefs>
    <ds:schemaRef ds:uri="http://schemas.openxmlformats.org/officeDocument/2006/bibliography"/>
  </ds:schemaRefs>
</ds:datastoreItem>
</file>

<file path=customXml/itemProps20.xml><?xml version="1.0" encoding="utf-8"?>
<ds:datastoreItem xmlns:ds="http://schemas.openxmlformats.org/officeDocument/2006/customXml" ds:itemID="{87AC6477-26D6-47F4-9FBB-6504C647D6DB}">
  <ds:schemaRefs>
    <ds:schemaRef ds:uri="http://schemas.openxmlformats.org/officeDocument/2006/bibliography"/>
  </ds:schemaRefs>
</ds:datastoreItem>
</file>

<file path=customXml/itemProps21.xml><?xml version="1.0" encoding="utf-8"?>
<ds:datastoreItem xmlns:ds="http://schemas.openxmlformats.org/officeDocument/2006/customXml" ds:itemID="{7B2AC5A5-E732-4F8C-9A83-4AA12D302ED7}">
  <ds:schemaRefs>
    <ds:schemaRef ds:uri="http://schemas.openxmlformats.org/officeDocument/2006/bibliography"/>
  </ds:schemaRefs>
</ds:datastoreItem>
</file>

<file path=customXml/itemProps22.xml><?xml version="1.0" encoding="utf-8"?>
<ds:datastoreItem xmlns:ds="http://schemas.openxmlformats.org/officeDocument/2006/customXml" ds:itemID="{736712E0-05E8-4C20-AB38-55EF0DECF39D}">
  <ds:schemaRefs>
    <ds:schemaRef ds:uri="http://schemas.openxmlformats.org/officeDocument/2006/bibliography"/>
  </ds:schemaRefs>
</ds:datastoreItem>
</file>

<file path=customXml/itemProps23.xml><?xml version="1.0" encoding="utf-8"?>
<ds:datastoreItem xmlns:ds="http://schemas.openxmlformats.org/officeDocument/2006/customXml" ds:itemID="{96439E48-2D70-45A2-8C52-CFD39F3DBC7F}">
  <ds:schemaRefs>
    <ds:schemaRef ds:uri="http://schemas.openxmlformats.org/officeDocument/2006/bibliography"/>
  </ds:schemaRefs>
</ds:datastoreItem>
</file>

<file path=customXml/itemProps24.xml><?xml version="1.0" encoding="utf-8"?>
<ds:datastoreItem xmlns:ds="http://schemas.openxmlformats.org/officeDocument/2006/customXml" ds:itemID="{A4E698DE-3648-4195-AD7A-963C02D35868}">
  <ds:schemaRefs>
    <ds:schemaRef ds:uri="http://schemas.openxmlformats.org/officeDocument/2006/bibliography"/>
  </ds:schemaRefs>
</ds:datastoreItem>
</file>

<file path=customXml/itemProps25.xml><?xml version="1.0" encoding="utf-8"?>
<ds:datastoreItem xmlns:ds="http://schemas.openxmlformats.org/officeDocument/2006/customXml" ds:itemID="{CF1E9BBD-AFF9-469F-AD8E-E421941CA09F}">
  <ds:schemaRefs>
    <ds:schemaRef ds:uri="http://schemas.openxmlformats.org/officeDocument/2006/bibliography"/>
  </ds:schemaRefs>
</ds:datastoreItem>
</file>

<file path=customXml/itemProps26.xml><?xml version="1.0" encoding="utf-8"?>
<ds:datastoreItem xmlns:ds="http://schemas.openxmlformats.org/officeDocument/2006/customXml" ds:itemID="{47C7B6CD-8809-4339-BDD8-ADA770DF5826}">
  <ds:schemaRefs>
    <ds:schemaRef ds:uri="http://schemas.openxmlformats.org/officeDocument/2006/bibliography"/>
  </ds:schemaRefs>
</ds:datastoreItem>
</file>

<file path=customXml/itemProps3.xml><?xml version="1.0" encoding="utf-8"?>
<ds:datastoreItem xmlns:ds="http://schemas.openxmlformats.org/officeDocument/2006/customXml" ds:itemID="{41E31561-6C9A-4F15-8728-91447BD6FA33}">
  <ds:schemaRefs>
    <ds:schemaRef ds:uri="http://schemas.openxmlformats.org/officeDocument/2006/bibliography"/>
  </ds:schemaRefs>
</ds:datastoreItem>
</file>

<file path=customXml/itemProps4.xml><?xml version="1.0" encoding="utf-8"?>
<ds:datastoreItem xmlns:ds="http://schemas.openxmlformats.org/officeDocument/2006/customXml" ds:itemID="{E0C2633E-FD08-414A-9C25-4855EB86D058}">
  <ds:schemaRefs>
    <ds:schemaRef ds:uri="http://schemas.openxmlformats.org/officeDocument/2006/bibliography"/>
  </ds:schemaRefs>
</ds:datastoreItem>
</file>

<file path=customXml/itemProps5.xml><?xml version="1.0" encoding="utf-8"?>
<ds:datastoreItem xmlns:ds="http://schemas.openxmlformats.org/officeDocument/2006/customXml" ds:itemID="{7B63FFB0-0017-460D-871D-9D1E723709B2}">
  <ds:schemaRefs>
    <ds:schemaRef ds:uri="http://schemas.openxmlformats.org/officeDocument/2006/bibliography"/>
  </ds:schemaRefs>
</ds:datastoreItem>
</file>

<file path=customXml/itemProps6.xml><?xml version="1.0" encoding="utf-8"?>
<ds:datastoreItem xmlns:ds="http://schemas.openxmlformats.org/officeDocument/2006/customXml" ds:itemID="{DA54A37B-91E0-432C-BBC7-BCBD35BC60C0}">
  <ds:schemaRefs>
    <ds:schemaRef ds:uri="http://schemas.openxmlformats.org/officeDocument/2006/bibliography"/>
  </ds:schemaRefs>
</ds:datastoreItem>
</file>

<file path=customXml/itemProps7.xml><?xml version="1.0" encoding="utf-8"?>
<ds:datastoreItem xmlns:ds="http://schemas.openxmlformats.org/officeDocument/2006/customXml" ds:itemID="{875DACE6-0B86-4E8F-9283-BC8D7F9A0422}">
  <ds:schemaRefs>
    <ds:schemaRef ds:uri="http://schemas.openxmlformats.org/officeDocument/2006/bibliography"/>
  </ds:schemaRefs>
</ds:datastoreItem>
</file>

<file path=customXml/itemProps8.xml><?xml version="1.0" encoding="utf-8"?>
<ds:datastoreItem xmlns:ds="http://schemas.openxmlformats.org/officeDocument/2006/customXml" ds:itemID="{D05DB549-3351-42BD-AD95-BB688F17F83E}">
  <ds:schemaRefs>
    <ds:schemaRef ds:uri="http://schemas.openxmlformats.org/officeDocument/2006/bibliography"/>
  </ds:schemaRefs>
</ds:datastoreItem>
</file>

<file path=customXml/itemProps9.xml><?xml version="1.0" encoding="utf-8"?>
<ds:datastoreItem xmlns:ds="http://schemas.openxmlformats.org/officeDocument/2006/customXml" ds:itemID="{08B42341-60B5-4A2F-A7AD-AE7F385ECB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14</Pages>
  <Words>3721</Words>
  <Characters>21289</Characters>
  <Application>Microsoft Office Word</Application>
  <DocSecurity>0</DocSecurity>
  <Lines>177</Lines>
  <Paragraphs>49</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24961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Horejsková</dc:creator>
  <cp:keywords/>
  <cp:lastModifiedBy>Pávková Lenka</cp:lastModifiedBy>
  <cp:revision>4</cp:revision>
  <cp:lastPrinted>2022-07-27T10:25:00Z</cp:lastPrinted>
  <dcterms:created xsi:type="dcterms:W3CDTF">2024-07-18T08:50:00Z</dcterms:created>
  <dcterms:modified xsi:type="dcterms:W3CDTF">2025-07-16T10:38:00Z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1033-11.2.0.9984</vt:lpwstr>
  </property>
  <property fmtid="{D5CDD505-2E9C-101B-9397-08002B2CF9AE}" pid="3" name="ContentTypeId">
    <vt:lpwstr>0x0101005A81CF9D6ADE5B43ACCF94B3A4065965</vt:lpwstr>
  </property>
</Properties>
</file>